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249883" w14:textId="77777777" w:rsidR="00D75FFD" w:rsidRPr="00C904E7" w:rsidRDefault="00D75FFD" w:rsidP="000735DE">
      <w:pPr>
        <w:spacing w:before="120"/>
        <w:rPr>
          <w:rFonts w:ascii="Arial" w:hAnsi="Arial" w:cs="Arial"/>
          <w:b/>
          <w:caps/>
          <w:sz w:val="48"/>
          <w:szCs w:val="48"/>
        </w:rPr>
      </w:pPr>
      <w:bookmarkStart w:id="0" w:name="_GoBack"/>
      <w:bookmarkEnd w:id="0"/>
      <w:r w:rsidRPr="00C904E7">
        <w:rPr>
          <w:rFonts w:ascii="Arial" w:hAnsi="Arial" w:cs="Arial"/>
          <w:b/>
          <w:caps/>
          <w:sz w:val="48"/>
          <w:szCs w:val="48"/>
        </w:rPr>
        <w:t>B. SOUHRNNÁ technická ZPRÁVA</w:t>
      </w:r>
    </w:p>
    <w:p w14:paraId="66249884" w14:textId="77777777" w:rsidR="00D75FFD" w:rsidRPr="00C904E7" w:rsidRDefault="00D75FFD" w:rsidP="000735DE">
      <w:pPr>
        <w:spacing w:before="120"/>
        <w:rPr>
          <w:rFonts w:ascii="Arial" w:hAnsi="Arial" w:cs="Arial"/>
          <w:caps/>
          <w:sz w:val="24"/>
          <w:u w:val="single"/>
        </w:rPr>
      </w:pPr>
    </w:p>
    <w:p w14:paraId="66249885" w14:textId="77777777" w:rsidR="00DC6724" w:rsidRPr="00C904E7" w:rsidRDefault="00DC6724" w:rsidP="000735DE">
      <w:pPr>
        <w:spacing w:before="120"/>
        <w:rPr>
          <w:rFonts w:ascii="Arial" w:hAnsi="Arial" w:cs="Arial"/>
          <w:caps/>
          <w:sz w:val="24"/>
          <w:u w:val="single"/>
        </w:rPr>
      </w:pPr>
    </w:p>
    <w:p w14:paraId="66249886" w14:textId="77777777" w:rsidR="00D75FFD" w:rsidRPr="007A48F8" w:rsidRDefault="00DC6724" w:rsidP="007A48F8">
      <w:pPr>
        <w:pStyle w:val="Uvod"/>
        <w:keepNext w:val="0"/>
        <w:tabs>
          <w:tab w:val="left" w:pos="900"/>
        </w:tabs>
        <w:spacing w:before="0" w:after="0" w:line="240" w:lineRule="auto"/>
        <w:ind w:firstLine="540"/>
        <w:rPr>
          <w:rFonts w:ascii="Arial" w:hAnsi="Arial" w:cs="Arial"/>
          <w:caps w:val="0"/>
          <w:kern w:val="0"/>
          <w:sz w:val="28"/>
          <w:szCs w:val="28"/>
          <w:lang w:val="cs-CZ"/>
        </w:rPr>
      </w:pPr>
      <w:r w:rsidRPr="00C904E7">
        <w:rPr>
          <w:rFonts w:ascii="Arial" w:hAnsi="Arial" w:cs="Arial"/>
          <w:caps w:val="0"/>
          <w:kern w:val="0"/>
          <w:sz w:val="28"/>
          <w:szCs w:val="28"/>
          <w:lang w:val="cs-CZ"/>
        </w:rPr>
        <w:t>B.1 Popis území stavby</w:t>
      </w:r>
    </w:p>
    <w:p w14:paraId="66249887" w14:textId="77777777" w:rsidR="00DC6724" w:rsidRPr="00C904E7" w:rsidRDefault="0021526C" w:rsidP="005A6441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a) charakteristika území a stavebního pozemku, zastavěné území a nezastavěné území, soulad navrhované stavby s charakterem území, dosavadní využití a zastavěnost území: </w:t>
      </w:r>
      <w:r w:rsidR="0065555E">
        <w:rPr>
          <w:rFonts w:ascii="Arial" w:hAnsi="Arial" w:cs="Arial"/>
          <w:sz w:val="22"/>
          <w:szCs w:val="22"/>
        </w:rPr>
        <w:t>Brno</w:t>
      </w:r>
      <w:r w:rsidR="006E6F1F" w:rsidRPr="006E6F1F">
        <w:rPr>
          <w:rFonts w:ascii="Arial" w:hAnsi="Arial" w:cs="Arial"/>
          <w:sz w:val="22"/>
          <w:szCs w:val="22"/>
        </w:rPr>
        <w:t>,</w:t>
      </w:r>
      <w:r w:rsidR="006560CC">
        <w:rPr>
          <w:rFonts w:ascii="Arial" w:hAnsi="Arial" w:cs="Arial"/>
          <w:sz w:val="22"/>
          <w:szCs w:val="22"/>
        </w:rPr>
        <w:t xml:space="preserve"> k.ú. </w:t>
      </w:r>
      <w:r w:rsidR="0065555E" w:rsidRPr="0065555E">
        <w:rPr>
          <w:rFonts w:ascii="Arial" w:hAnsi="Arial" w:cs="Arial"/>
          <w:sz w:val="22"/>
          <w:szCs w:val="22"/>
        </w:rPr>
        <w:t>Černá Pole [610771]</w:t>
      </w:r>
      <w:r w:rsidR="006560CC">
        <w:rPr>
          <w:rFonts w:ascii="Arial" w:hAnsi="Arial" w:cs="Arial"/>
          <w:sz w:val="22"/>
          <w:szCs w:val="22"/>
        </w:rPr>
        <w:t>,</w:t>
      </w:r>
      <w:r w:rsidR="006E6F1F" w:rsidRPr="006E6F1F">
        <w:rPr>
          <w:rFonts w:ascii="Arial" w:hAnsi="Arial" w:cs="Arial"/>
          <w:sz w:val="22"/>
          <w:szCs w:val="22"/>
        </w:rPr>
        <w:t xml:space="preserve"> </w:t>
      </w:r>
      <w:r w:rsidR="0065555E">
        <w:rPr>
          <w:rFonts w:ascii="Arial" w:hAnsi="Arial" w:cs="Arial"/>
          <w:sz w:val="22"/>
          <w:szCs w:val="22"/>
        </w:rPr>
        <w:t>613 00</w:t>
      </w:r>
      <w:r w:rsidR="00B51468" w:rsidRPr="00623D7B">
        <w:rPr>
          <w:rFonts w:ascii="Arial" w:hAnsi="Arial"/>
          <w:kern w:val="24"/>
          <w:sz w:val="22"/>
        </w:rPr>
        <w:t>.</w:t>
      </w:r>
      <w:r w:rsidR="00B51468" w:rsidRPr="00623D7B">
        <w:rPr>
          <w:rFonts w:ascii="Arial" w:hAnsi="Arial"/>
          <w:caps/>
          <w:kern w:val="24"/>
          <w:sz w:val="22"/>
        </w:rPr>
        <w:t xml:space="preserve"> </w:t>
      </w:r>
      <w:r w:rsidR="009413C1" w:rsidRPr="00623D7B">
        <w:rPr>
          <w:rFonts w:ascii="Arial" w:hAnsi="Arial" w:cs="Arial"/>
          <w:sz w:val="22"/>
          <w:szCs w:val="22"/>
        </w:rPr>
        <w:t xml:space="preserve"> </w:t>
      </w:r>
      <w:r w:rsidRPr="00623D7B">
        <w:rPr>
          <w:rFonts w:ascii="Arial" w:hAnsi="Arial" w:cs="Arial"/>
          <w:sz w:val="22"/>
          <w:szCs w:val="22"/>
        </w:rPr>
        <w:t>Jedná se o zastavěné území v souladu s dosavadním využ</w:t>
      </w:r>
      <w:r w:rsidRPr="00C904E7">
        <w:rPr>
          <w:rFonts w:ascii="Arial" w:hAnsi="Arial" w:cs="Arial"/>
          <w:sz w:val="22"/>
          <w:szCs w:val="22"/>
        </w:rPr>
        <w:t>itím</w:t>
      </w:r>
      <w:r w:rsidR="00A90056">
        <w:rPr>
          <w:rFonts w:ascii="Arial" w:hAnsi="Arial" w:cs="Arial"/>
          <w:sz w:val="22"/>
          <w:szCs w:val="22"/>
        </w:rPr>
        <w:t>.</w:t>
      </w:r>
    </w:p>
    <w:p w14:paraId="66249888" w14:textId="77777777" w:rsidR="007949E3" w:rsidRDefault="007949E3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889" w14:textId="77777777" w:rsidR="007949E3" w:rsidRPr="00C904E7" w:rsidRDefault="007949E3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b) </w:t>
      </w:r>
      <w:r w:rsidR="00E629D6" w:rsidRPr="00C904E7">
        <w:rPr>
          <w:rFonts w:ascii="Arial" w:hAnsi="Arial" w:cs="Arial"/>
          <w:sz w:val="22"/>
          <w:szCs w:val="22"/>
        </w:rPr>
        <w:t>údaje o souladu s územním rozhodnutím nebo regulačním plánem nebo veřejnoprávní smlouvou územní rozhodnutí nahrazující anebo územním souhlasem</w:t>
      </w:r>
      <w:r w:rsidRPr="00C904E7">
        <w:rPr>
          <w:rFonts w:ascii="Arial" w:hAnsi="Arial" w:cs="Arial"/>
          <w:sz w:val="22"/>
          <w:szCs w:val="22"/>
        </w:rPr>
        <w:t>:</w:t>
      </w:r>
    </w:p>
    <w:p w14:paraId="6624988A" w14:textId="77777777" w:rsidR="007949E3" w:rsidRPr="00C904E7" w:rsidRDefault="007949E3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Není v rozporu.</w:t>
      </w:r>
    </w:p>
    <w:p w14:paraId="6624988B" w14:textId="77777777" w:rsidR="007949E3" w:rsidRPr="00C904E7" w:rsidRDefault="007949E3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88C" w14:textId="77777777" w:rsidR="007949E3" w:rsidRPr="00C904E7" w:rsidRDefault="007949E3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c) </w:t>
      </w:r>
      <w:r w:rsidR="001F2C08" w:rsidRPr="00C904E7">
        <w:rPr>
          <w:rFonts w:ascii="Arial" w:hAnsi="Arial" w:cs="Arial"/>
          <w:sz w:val="22"/>
          <w:szCs w:val="22"/>
        </w:rPr>
        <w:t>údaje o souladu s územně plánovací dokumentací, v případě stavebních úprav podmiňujících změnu v užívání stavby</w:t>
      </w:r>
      <w:r w:rsidRPr="00C904E7">
        <w:rPr>
          <w:rFonts w:ascii="Arial" w:hAnsi="Arial" w:cs="Arial"/>
          <w:sz w:val="22"/>
          <w:szCs w:val="22"/>
        </w:rPr>
        <w:t>:</w:t>
      </w:r>
    </w:p>
    <w:p w14:paraId="6624988D" w14:textId="77777777" w:rsidR="007949E3" w:rsidRPr="00C904E7" w:rsidRDefault="007949E3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Není tento případ.</w:t>
      </w:r>
    </w:p>
    <w:p w14:paraId="6624988E" w14:textId="77777777" w:rsidR="007949E3" w:rsidRPr="00C904E7" w:rsidRDefault="007949E3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88F" w14:textId="77777777" w:rsidR="007949E3" w:rsidRPr="00C904E7" w:rsidRDefault="00756712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d) </w:t>
      </w:r>
      <w:r w:rsidR="001F2C08" w:rsidRPr="00C904E7">
        <w:rPr>
          <w:rFonts w:ascii="Arial" w:hAnsi="Arial" w:cs="Arial"/>
          <w:sz w:val="22"/>
          <w:szCs w:val="22"/>
        </w:rPr>
        <w:t>informace o vydaných rozhodnutích o povolení výjimky z obecných požadavků na využívání území</w:t>
      </w:r>
      <w:r w:rsidRPr="00C904E7">
        <w:rPr>
          <w:rFonts w:ascii="Arial" w:hAnsi="Arial" w:cs="Arial"/>
          <w:sz w:val="22"/>
          <w:szCs w:val="22"/>
        </w:rPr>
        <w:t>:</w:t>
      </w:r>
    </w:p>
    <w:p w14:paraId="66249890" w14:textId="77777777" w:rsidR="00756712" w:rsidRPr="00C904E7" w:rsidRDefault="00ED00F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Není tento případ.</w:t>
      </w:r>
    </w:p>
    <w:p w14:paraId="66249891" w14:textId="77777777" w:rsidR="00756712" w:rsidRPr="00C904E7" w:rsidRDefault="00756712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892" w14:textId="77777777" w:rsidR="00756712" w:rsidRPr="00C904E7" w:rsidRDefault="00756712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e) </w:t>
      </w:r>
      <w:r w:rsidR="00941FD6" w:rsidRPr="00C904E7">
        <w:rPr>
          <w:rFonts w:ascii="Arial" w:hAnsi="Arial" w:cs="Arial"/>
          <w:sz w:val="22"/>
          <w:szCs w:val="22"/>
        </w:rPr>
        <w:t>informace o tom, zda a v jakých částech dokumentace jsou zohledněny podmínky závazných stanovisek dotčených orgánů</w:t>
      </w:r>
      <w:r w:rsidR="00BD0638" w:rsidRPr="00C904E7">
        <w:rPr>
          <w:rFonts w:ascii="Arial" w:hAnsi="Arial" w:cs="Arial"/>
          <w:sz w:val="22"/>
          <w:szCs w:val="22"/>
        </w:rPr>
        <w:t>:</w:t>
      </w:r>
    </w:p>
    <w:p w14:paraId="66249893" w14:textId="77777777" w:rsidR="00756712" w:rsidRPr="00C904E7" w:rsidRDefault="00941FD6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Není tento případ, závazná stanoviska nebyla vydána.</w:t>
      </w:r>
    </w:p>
    <w:p w14:paraId="66249894" w14:textId="77777777" w:rsidR="00756712" w:rsidRPr="00C904E7" w:rsidRDefault="00756712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895" w14:textId="77777777" w:rsidR="00BB1D0A" w:rsidRPr="00C904E7" w:rsidRDefault="0032699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f) </w:t>
      </w:r>
      <w:r w:rsidR="00BB1D0A" w:rsidRPr="00C904E7">
        <w:rPr>
          <w:rFonts w:ascii="Arial" w:hAnsi="Arial" w:cs="Arial"/>
          <w:sz w:val="22"/>
          <w:szCs w:val="22"/>
        </w:rPr>
        <w:t>výčet a závěry provedených průzkumů a rozborů - geologický průzkum, hydrogeologický průzkum, st</w:t>
      </w:r>
      <w:r w:rsidR="00BD0638" w:rsidRPr="00C904E7">
        <w:rPr>
          <w:rFonts w:ascii="Arial" w:hAnsi="Arial" w:cs="Arial"/>
          <w:sz w:val="22"/>
          <w:szCs w:val="22"/>
        </w:rPr>
        <w:t>avebně historický průzkum apod.:</w:t>
      </w:r>
    </w:p>
    <w:p w14:paraId="66249896" w14:textId="77777777" w:rsidR="00C50E7D" w:rsidRPr="00C904E7" w:rsidRDefault="00BB1D0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Průzkumy nebyly prováděny, není relevantní pro stavbu FVE na střeše stávajícího objektu</w:t>
      </w:r>
    </w:p>
    <w:p w14:paraId="66249897" w14:textId="77777777" w:rsidR="00756712" w:rsidRPr="00C904E7" w:rsidRDefault="00756712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898" w14:textId="77777777" w:rsidR="00326997" w:rsidRPr="00C904E7" w:rsidRDefault="00C50E7D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g) </w:t>
      </w:r>
      <w:r w:rsidR="00BD0638" w:rsidRPr="00C904E7">
        <w:rPr>
          <w:rFonts w:ascii="Arial" w:hAnsi="Arial" w:cs="Arial"/>
          <w:sz w:val="22"/>
          <w:szCs w:val="22"/>
        </w:rPr>
        <w:t>ochrana území podle jiných právních předpisů:</w:t>
      </w:r>
    </w:p>
    <w:p w14:paraId="66249899" w14:textId="77777777" w:rsidR="00BD0638" w:rsidRDefault="00D34F62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3D5887">
        <w:rPr>
          <w:rFonts w:ascii="Arial" w:hAnsi="Arial" w:cs="Arial"/>
          <w:sz w:val="22"/>
          <w:szCs w:val="22"/>
        </w:rPr>
        <w:t>P</w:t>
      </w:r>
      <w:r w:rsidRPr="00D34F62">
        <w:rPr>
          <w:rFonts w:ascii="Arial" w:hAnsi="Arial" w:cs="Arial"/>
          <w:sz w:val="22"/>
          <w:szCs w:val="22"/>
        </w:rPr>
        <w:t>amátkově chráněné území</w:t>
      </w:r>
      <w:r w:rsidR="00ED00FA">
        <w:rPr>
          <w:rFonts w:ascii="Arial" w:hAnsi="Arial" w:cs="Arial"/>
          <w:sz w:val="22"/>
          <w:szCs w:val="22"/>
        </w:rPr>
        <w:t xml:space="preserve"> - </w:t>
      </w:r>
      <w:r w:rsidR="00ED00FA" w:rsidRPr="00ED00FA">
        <w:rPr>
          <w:rFonts w:ascii="Arial" w:hAnsi="Arial" w:cs="Arial"/>
          <w:sz w:val="22"/>
          <w:szCs w:val="22"/>
        </w:rPr>
        <w:t>ochr.</w:t>
      </w:r>
      <w:r w:rsidR="00ED00FA">
        <w:rPr>
          <w:rFonts w:ascii="Arial" w:hAnsi="Arial" w:cs="Arial"/>
          <w:sz w:val="22"/>
          <w:szCs w:val="22"/>
        </w:rPr>
        <w:t xml:space="preserve"> </w:t>
      </w:r>
      <w:r w:rsidR="00ED00FA" w:rsidRPr="00ED00FA">
        <w:rPr>
          <w:rFonts w:ascii="Arial" w:hAnsi="Arial" w:cs="Arial"/>
          <w:sz w:val="22"/>
          <w:szCs w:val="22"/>
        </w:rPr>
        <w:t>pásmo</w:t>
      </w:r>
      <w:r w:rsidR="00ED00FA">
        <w:rPr>
          <w:rFonts w:ascii="Arial" w:hAnsi="Arial" w:cs="Arial"/>
          <w:sz w:val="22"/>
          <w:szCs w:val="22"/>
        </w:rPr>
        <w:t xml:space="preserve"> </w:t>
      </w:r>
      <w:r w:rsidR="00ED00FA" w:rsidRPr="00ED00FA">
        <w:rPr>
          <w:rFonts w:ascii="Arial" w:hAnsi="Arial" w:cs="Arial"/>
          <w:sz w:val="22"/>
          <w:szCs w:val="22"/>
        </w:rPr>
        <w:t>kult</w:t>
      </w:r>
      <w:r w:rsidR="00ED00FA">
        <w:rPr>
          <w:rFonts w:ascii="Arial" w:hAnsi="Arial" w:cs="Arial"/>
          <w:sz w:val="22"/>
          <w:szCs w:val="22"/>
        </w:rPr>
        <w:t xml:space="preserve">urní památky v památkové zóně </w:t>
      </w:r>
    </w:p>
    <w:p w14:paraId="6624989A" w14:textId="77777777" w:rsidR="00ED00FA" w:rsidRPr="00C904E7" w:rsidRDefault="00ED00F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89B" w14:textId="77777777" w:rsidR="001E02EB" w:rsidRPr="00C904E7" w:rsidRDefault="001E02EB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h) poloha vzhledem k záplavovému území, poddolovanému území apod.:</w:t>
      </w:r>
    </w:p>
    <w:p w14:paraId="6624989C" w14:textId="77777777" w:rsidR="00326997" w:rsidRPr="00C904E7" w:rsidRDefault="00C50E7D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Areál </w:t>
      </w:r>
      <w:r w:rsidR="00D80119">
        <w:rPr>
          <w:rFonts w:ascii="Arial" w:hAnsi="Arial" w:cs="Arial"/>
          <w:sz w:val="22"/>
          <w:szCs w:val="22"/>
        </w:rPr>
        <w:t>je mimo oblast</w:t>
      </w:r>
      <w:r w:rsidR="00BF7727" w:rsidRPr="00C904E7">
        <w:rPr>
          <w:rFonts w:ascii="Arial" w:hAnsi="Arial" w:cs="Arial"/>
          <w:sz w:val="22"/>
          <w:szCs w:val="22"/>
        </w:rPr>
        <w:t xml:space="preserve"> záplavového území</w:t>
      </w:r>
      <w:r w:rsidR="00D80119">
        <w:rPr>
          <w:rFonts w:ascii="Arial" w:hAnsi="Arial" w:cs="Arial"/>
          <w:sz w:val="22"/>
          <w:szCs w:val="22"/>
        </w:rPr>
        <w:t xml:space="preserve"> a</w:t>
      </w:r>
      <w:r w:rsidR="00BF7727" w:rsidRPr="00C904E7">
        <w:rPr>
          <w:rFonts w:ascii="Arial" w:hAnsi="Arial" w:cs="Arial"/>
          <w:sz w:val="22"/>
          <w:szCs w:val="22"/>
        </w:rPr>
        <w:t xml:space="preserve"> mimo</w:t>
      </w:r>
      <w:r w:rsidRPr="00C904E7">
        <w:rPr>
          <w:rFonts w:ascii="Arial" w:hAnsi="Arial" w:cs="Arial"/>
          <w:sz w:val="22"/>
          <w:szCs w:val="22"/>
        </w:rPr>
        <w:t xml:space="preserve"> poddolované území.</w:t>
      </w:r>
      <w:r w:rsidR="00E7365E" w:rsidRPr="00C904E7">
        <w:rPr>
          <w:rFonts w:ascii="Arial" w:hAnsi="Arial" w:cs="Arial"/>
          <w:sz w:val="22"/>
          <w:szCs w:val="22"/>
        </w:rPr>
        <w:t xml:space="preserve"> Umístění FV panelů na střeše stávajícího objektu nebude mít na záplavové území a odtokové poměry žádný vliv.</w:t>
      </w:r>
    </w:p>
    <w:p w14:paraId="6624989D" w14:textId="77777777" w:rsidR="00326997" w:rsidRPr="00C904E7" w:rsidRDefault="0032699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89E" w14:textId="77777777" w:rsidR="00326997" w:rsidRPr="00C904E7" w:rsidRDefault="00C50E7D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h) vliv stavby na okolní stavby a pozemky, ochrana okolí, vliv stavby na odtokové poměry v území:</w:t>
      </w:r>
    </w:p>
    <w:p w14:paraId="6624989F" w14:textId="77777777" w:rsidR="00C50E7D" w:rsidRPr="00C904E7" w:rsidRDefault="00C50E7D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Stavba nebude mít negativní vliv na okolní pozemky a stavby. Provoz FVE nebude vydávat hluk ani zápach, nebude produkovat žádné škodlivé produkty a nezhoršovat odtokové poměry areálu.</w:t>
      </w:r>
      <w:r w:rsidR="003D5887">
        <w:rPr>
          <w:rFonts w:ascii="Arial" w:hAnsi="Arial" w:cs="Arial"/>
          <w:sz w:val="22"/>
          <w:szCs w:val="22"/>
        </w:rPr>
        <w:t xml:space="preserve"> Fv panely nebudou z ulice viditelné.</w:t>
      </w:r>
    </w:p>
    <w:p w14:paraId="662498A0" w14:textId="77777777" w:rsidR="00326997" w:rsidRPr="00C904E7" w:rsidRDefault="0032699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8A1" w14:textId="77777777" w:rsidR="006B67BC" w:rsidRPr="00C904E7" w:rsidRDefault="00432EE3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i) </w:t>
      </w:r>
      <w:r w:rsidR="006B67BC" w:rsidRPr="00C904E7">
        <w:rPr>
          <w:rFonts w:ascii="Arial" w:hAnsi="Arial" w:cs="Arial"/>
          <w:sz w:val="22"/>
          <w:szCs w:val="22"/>
        </w:rPr>
        <w:t>vliv stavby na okolní stavby a pozemky, ochrana okolí, vliv stavby na odtokové poměry v území:</w:t>
      </w:r>
    </w:p>
    <w:p w14:paraId="662498A2" w14:textId="77777777" w:rsidR="00432EE3" w:rsidRPr="00C904E7" w:rsidRDefault="006B67B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Bez negativního vlivu na okolní stavby a pozemky</w:t>
      </w:r>
      <w:r w:rsidR="00CA6E04" w:rsidRPr="00C904E7">
        <w:rPr>
          <w:rFonts w:ascii="Arial" w:hAnsi="Arial" w:cs="Arial"/>
          <w:sz w:val="22"/>
          <w:szCs w:val="22"/>
        </w:rPr>
        <w:t>, bez vlivu na odtokové poměry.</w:t>
      </w:r>
    </w:p>
    <w:p w14:paraId="662498A3" w14:textId="77777777" w:rsidR="00326997" w:rsidRPr="00C904E7" w:rsidRDefault="0032699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8A4" w14:textId="77777777" w:rsidR="009D5BFC" w:rsidRPr="00C904E7" w:rsidRDefault="009D5BF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j) požadavky na asanace, demolice, kácení dřevin:</w:t>
      </w:r>
    </w:p>
    <w:p w14:paraId="662498A5" w14:textId="77777777" w:rsidR="009D5BFC" w:rsidRPr="00C904E7" w:rsidRDefault="009D5BF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Není tento případ.</w:t>
      </w:r>
    </w:p>
    <w:p w14:paraId="662498A6" w14:textId="77777777" w:rsidR="009D5BFC" w:rsidRPr="00C904E7" w:rsidRDefault="009D5BF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8A7" w14:textId="77777777" w:rsidR="00432EE3" w:rsidRPr="00C904E7" w:rsidRDefault="009D5BF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k</w:t>
      </w:r>
      <w:r w:rsidR="003B58D4" w:rsidRPr="00C904E7">
        <w:rPr>
          <w:rFonts w:ascii="Arial" w:hAnsi="Arial" w:cs="Arial"/>
          <w:sz w:val="22"/>
          <w:szCs w:val="22"/>
        </w:rPr>
        <w:t xml:space="preserve">) </w:t>
      </w:r>
      <w:r w:rsidRPr="00C904E7">
        <w:rPr>
          <w:rFonts w:ascii="Arial" w:hAnsi="Arial" w:cs="Arial"/>
          <w:sz w:val="22"/>
          <w:szCs w:val="22"/>
        </w:rPr>
        <w:t>požadavky na maximální dočasné a trvalé zábory zemědělského půdního fondu nebo pozemků určených k plnění funkce lesa,</w:t>
      </w:r>
    </w:p>
    <w:p w14:paraId="662498A8" w14:textId="77777777" w:rsidR="003B58D4" w:rsidRPr="00C904E7" w:rsidRDefault="003B58D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Nedojde k záboru.</w:t>
      </w:r>
    </w:p>
    <w:p w14:paraId="662498A9" w14:textId="77777777" w:rsidR="003B58D4" w:rsidRPr="00C904E7" w:rsidRDefault="003B58D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8AA" w14:textId="77777777" w:rsidR="00A105FE" w:rsidRPr="00C904E7" w:rsidRDefault="009D5BF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l</w:t>
      </w:r>
      <w:r w:rsidR="00A105FE" w:rsidRPr="00C904E7">
        <w:rPr>
          <w:rFonts w:ascii="Arial" w:hAnsi="Arial" w:cs="Arial"/>
          <w:sz w:val="22"/>
          <w:szCs w:val="22"/>
        </w:rPr>
        <w:t xml:space="preserve">) </w:t>
      </w:r>
      <w:r w:rsidRPr="00C904E7">
        <w:rPr>
          <w:rFonts w:ascii="Arial" w:hAnsi="Arial" w:cs="Arial"/>
          <w:sz w:val="22"/>
          <w:szCs w:val="22"/>
        </w:rPr>
        <w:t>územně technické podmínky - zejména možnost napojení na stávající dopravní a technickou infrastrukturu, možnost bezbariérového přístupu k navrhované stavbě:</w:t>
      </w:r>
    </w:p>
    <w:p w14:paraId="662498AB" w14:textId="77777777" w:rsidR="00A46482" w:rsidRPr="00C904E7" w:rsidRDefault="00A46482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Napojení plánované stavby FVE je uvažováno stávající – místními obslužnými</w:t>
      </w:r>
    </w:p>
    <w:p w14:paraId="662498AC" w14:textId="77777777" w:rsidR="00A46482" w:rsidRPr="00C904E7" w:rsidRDefault="00A46482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komunikacemi.</w:t>
      </w:r>
    </w:p>
    <w:p w14:paraId="662498AD" w14:textId="77777777" w:rsidR="00A105FE" w:rsidRPr="00C904E7" w:rsidRDefault="00A105F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8AE" w14:textId="77777777" w:rsidR="00A105FE" w:rsidRPr="00C904E7" w:rsidRDefault="00A105F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l) </w:t>
      </w:r>
      <w:r w:rsidR="00CD3256" w:rsidRPr="00C904E7">
        <w:rPr>
          <w:rFonts w:ascii="Arial" w:hAnsi="Arial" w:cs="Arial"/>
          <w:sz w:val="22"/>
          <w:szCs w:val="22"/>
        </w:rPr>
        <w:t>věcné a časové vazby stavby, podmiňující, vyvolané, související investice,</w:t>
      </w:r>
    </w:p>
    <w:p w14:paraId="662498AF" w14:textId="77777777" w:rsidR="00A46482" w:rsidRPr="00C904E7" w:rsidRDefault="00A46482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lastRenderedPageBreak/>
        <w:t>Bez vazeb a souvisejících investic.</w:t>
      </w:r>
    </w:p>
    <w:p w14:paraId="662498B0" w14:textId="77777777" w:rsidR="00A46482" w:rsidRPr="00C904E7" w:rsidRDefault="00A46482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8B1" w14:textId="77777777" w:rsidR="00A105FE" w:rsidRDefault="00A105F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m) </w:t>
      </w:r>
      <w:r w:rsidR="00E91276" w:rsidRPr="00C904E7">
        <w:rPr>
          <w:rFonts w:ascii="Arial" w:hAnsi="Arial" w:cs="Arial"/>
          <w:sz w:val="22"/>
          <w:szCs w:val="22"/>
        </w:rPr>
        <w:t>seznam pozemků podle katastru nemovitostí, na kterých se stavba provádí:</w:t>
      </w:r>
    </w:p>
    <w:p w14:paraId="662498B2" w14:textId="77777777" w:rsidR="006443B7" w:rsidRDefault="006443B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8B3" w14:textId="77777777" w:rsidR="006443B7" w:rsidRDefault="006443B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tbl>
      <w:tblPr>
        <w:tblW w:w="989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"/>
        <w:gridCol w:w="1548"/>
        <w:gridCol w:w="917"/>
        <w:gridCol w:w="697"/>
        <w:gridCol w:w="932"/>
        <w:gridCol w:w="2028"/>
        <w:gridCol w:w="1414"/>
        <w:gridCol w:w="795"/>
        <w:gridCol w:w="1266"/>
      </w:tblGrid>
      <w:tr w:rsidR="006443B7" w:rsidRPr="00C91786" w14:paraId="662498BD" w14:textId="77777777" w:rsidTr="001F1C80">
        <w:trPr>
          <w:trHeight w:val="330"/>
        </w:trPr>
        <w:tc>
          <w:tcPr>
            <w:tcW w:w="2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662498B4" w14:textId="77777777" w:rsidR="006443B7" w:rsidRPr="00C91786" w:rsidRDefault="006443B7" w:rsidP="007D28C4">
            <w:pPr>
              <w:ind w:left="0"/>
              <w:jc w:val="center"/>
              <w:rPr>
                <w:sz w:val="22"/>
                <w:szCs w:val="22"/>
              </w:rPr>
            </w:pPr>
            <w:r w:rsidRPr="00C91786">
              <w:rPr>
                <w:sz w:val="22"/>
                <w:szCs w:val="22"/>
              </w:rPr>
              <w:t>č.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498B5" w14:textId="77777777" w:rsidR="006443B7" w:rsidRPr="00C91786" w:rsidRDefault="006443B7" w:rsidP="007D28C4">
            <w:pPr>
              <w:ind w:left="0"/>
              <w:jc w:val="center"/>
              <w:rPr>
                <w:sz w:val="22"/>
                <w:szCs w:val="22"/>
              </w:rPr>
            </w:pPr>
            <w:r w:rsidRPr="00C91786">
              <w:rPr>
                <w:sz w:val="22"/>
                <w:szCs w:val="22"/>
              </w:rPr>
              <w:t>Druh pozemku</w:t>
            </w:r>
          </w:p>
        </w:tc>
        <w:tc>
          <w:tcPr>
            <w:tcW w:w="91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498B6" w14:textId="77777777" w:rsidR="006443B7" w:rsidRPr="00C91786" w:rsidRDefault="006443B7" w:rsidP="007D28C4">
            <w:pPr>
              <w:ind w:left="0"/>
              <w:jc w:val="center"/>
              <w:rPr>
                <w:sz w:val="22"/>
                <w:szCs w:val="22"/>
              </w:rPr>
            </w:pPr>
            <w:r w:rsidRPr="00C91786">
              <w:rPr>
                <w:sz w:val="22"/>
                <w:szCs w:val="22"/>
              </w:rPr>
              <w:t>Výměra</w:t>
            </w:r>
          </w:p>
        </w:tc>
        <w:tc>
          <w:tcPr>
            <w:tcW w:w="69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498B7" w14:textId="77777777" w:rsidR="006443B7" w:rsidRPr="00C91786" w:rsidRDefault="006443B7" w:rsidP="007D28C4">
            <w:pPr>
              <w:ind w:left="0"/>
              <w:jc w:val="center"/>
              <w:rPr>
                <w:sz w:val="22"/>
                <w:szCs w:val="22"/>
              </w:rPr>
            </w:pPr>
            <w:r w:rsidRPr="00C91786">
              <w:rPr>
                <w:sz w:val="22"/>
                <w:szCs w:val="22"/>
              </w:rPr>
              <w:t>LV</w:t>
            </w:r>
          </w:p>
        </w:tc>
        <w:tc>
          <w:tcPr>
            <w:tcW w:w="93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498B8" w14:textId="77777777" w:rsidR="006443B7" w:rsidRPr="00C91786" w:rsidRDefault="006443B7" w:rsidP="007D28C4">
            <w:pPr>
              <w:ind w:left="0"/>
              <w:jc w:val="center"/>
              <w:rPr>
                <w:sz w:val="22"/>
                <w:szCs w:val="22"/>
              </w:rPr>
            </w:pPr>
            <w:r w:rsidRPr="00C91786">
              <w:rPr>
                <w:sz w:val="22"/>
                <w:szCs w:val="22"/>
              </w:rPr>
              <w:t>p.č.</w:t>
            </w:r>
          </w:p>
        </w:tc>
        <w:tc>
          <w:tcPr>
            <w:tcW w:w="202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498B9" w14:textId="77777777" w:rsidR="006443B7" w:rsidRPr="00C91786" w:rsidRDefault="006443B7" w:rsidP="007D28C4">
            <w:pPr>
              <w:ind w:left="0"/>
              <w:jc w:val="center"/>
              <w:rPr>
                <w:sz w:val="22"/>
                <w:szCs w:val="22"/>
              </w:rPr>
            </w:pPr>
            <w:r w:rsidRPr="00C91786">
              <w:rPr>
                <w:sz w:val="22"/>
                <w:szCs w:val="22"/>
              </w:rPr>
              <w:t>Majitel</w:t>
            </w:r>
          </w:p>
        </w:tc>
        <w:tc>
          <w:tcPr>
            <w:tcW w:w="141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498BA" w14:textId="77777777" w:rsidR="006443B7" w:rsidRPr="00C91786" w:rsidRDefault="006443B7" w:rsidP="007D28C4">
            <w:pPr>
              <w:ind w:left="0"/>
              <w:jc w:val="center"/>
              <w:rPr>
                <w:sz w:val="22"/>
                <w:szCs w:val="22"/>
              </w:rPr>
            </w:pPr>
            <w:r w:rsidRPr="00C91786">
              <w:rPr>
                <w:sz w:val="22"/>
                <w:szCs w:val="22"/>
              </w:rPr>
              <w:t>Ulice</w:t>
            </w:r>
          </w:p>
        </w:tc>
        <w:tc>
          <w:tcPr>
            <w:tcW w:w="79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498BB" w14:textId="77777777" w:rsidR="006443B7" w:rsidRPr="00C91786" w:rsidRDefault="006443B7" w:rsidP="007D28C4">
            <w:pPr>
              <w:ind w:left="0"/>
              <w:jc w:val="center"/>
              <w:rPr>
                <w:sz w:val="22"/>
                <w:szCs w:val="22"/>
              </w:rPr>
            </w:pPr>
            <w:r w:rsidRPr="00C91786">
              <w:rPr>
                <w:sz w:val="22"/>
                <w:szCs w:val="22"/>
              </w:rPr>
              <w:t>PSČ</w:t>
            </w:r>
          </w:p>
        </w:tc>
        <w:tc>
          <w:tcPr>
            <w:tcW w:w="126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62498BC" w14:textId="77777777" w:rsidR="006443B7" w:rsidRPr="00C91786" w:rsidRDefault="006443B7" w:rsidP="007D28C4">
            <w:pPr>
              <w:ind w:left="0"/>
              <w:jc w:val="center"/>
              <w:rPr>
                <w:sz w:val="22"/>
                <w:szCs w:val="22"/>
              </w:rPr>
            </w:pPr>
            <w:r w:rsidRPr="00C91786">
              <w:rPr>
                <w:sz w:val="22"/>
                <w:szCs w:val="22"/>
              </w:rPr>
              <w:t>Obec</w:t>
            </w:r>
          </w:p>
        </w:tc>
      </w:tr>
      <w:tr w:rsidR="00AC4AF5" w:rsidRPr="000B28D0" w14:paraId="662498C7" w14:textId="77777777" w:rsidTr="001F1C80">
        <w:trPr>
          <w:trHeight w:val="759"/>
        </w:trPr>
        <w:tc>
          <w:tcPr>
            <w:tcW w:w="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BE" w14:textId="77777777" w:rsidR="00AC4AF5" w:rsidRDefault="00AC4AF5" w:rsidP="007D28C4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BF" w14:textId="77777777" w:rsidR="00AC4AF5" w:rsidRPr="005219AF" w:rsidRDefault="005219AF" w:rsidP="005219AF">
            <w:pPr>
              <w:jc w:val="left"/>
              <w:rPr>
                <w:rFonts w:ascii="Arial" w:hAnsi="Arial" w:cs="Arial"/>
                <w:color w:val="000000"/>
              </w:rPr>
            </w:pPr>
            <w:r w:rsidRPr="005219AF">
              <w:rPr>
                <w:rFonts w:ascii="Arial" w:hAnsi="Arial" w:cs="Arial"/>
                <w:color w:val="000000"/>
              </w:rPr>
              <w:t>zastavěná plocha a nádvoří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C0" w14:textId="77777777" w:rsidR="00AC4AF5" w:rsidRPr="005219AF" w:rsidRDefault="005219AF" w:rsidP="005219AF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5454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C1" w14:textId="77777777" w:rsidR="00AC4AF5" w:rsidRPr="005219AF" w:rsidRDefault="005219AF" w:rsidP="005219AF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C2" w14:textId="77777777" w:rsidR="00AC4AF5" w:rsidRPr="005219AF" w:rsidRDefault="00AC4AF5" w:rsidP="005219AF">
            <w:pPr>
              <w:ind w:left="0"/>
              <w:jc w:val="left"/>
              <w:rPr>
                <w:rFonts w:ascii="Arial" w:hAnsi="Arial" w:cs="Arial"/>
              </w:rPr>
            </w:pPr>
            <w:r w:rsidRPr="005219AF">
              <w:rPr>
                <w:rFonts w:ascii="Arial" w:hAnsi="Arial" w:cs="Arial"/>
              </w:rPr>
              <w:t>10/25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C3" w14:textId="77777777" w:rsidR="00AC4AF5" w:rsidRPr="005219AF" w:rsidRDefault="005219AF" w:rsidP="005219AF">
            <w:pPr>
              <w:ind w:left="0"/>
              <w:jc w:val="left"/>
              <w:rPr>
                <w:rFonts w:ascii="Arial" w:hAnsi="Arial" w:cs="Arial"/>
                <w:color w:val="000000"/>
                <w:shd w:val="clear" w:color="auto" w:fill="FEFEFE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Mendelova univerzita v Brně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C4" w14:textId="77777777" w:rsidR="00AC4AF5" w:rsidRPr="005219AF" w:rsidRDefault="005219AF" w:rsidP="005219AF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Zemědělská 1665/1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C5" w14:textId="77777777" w:rsidR="00AC4AF5" w:rsidRPr="005219AF" w:rsidRDefault="005219AF" w:rsidP="005219AF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613 00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498C6" w14:textId="77777777" w:rsidR="00AC4AF5" w:rsidRPr="005219AF" w:rsidRDefault="005219AF" w:rsidP="005219AF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Brno</w:t>
            </w:r>
          </w:p>
        </w:tc>
      </w:tr>
      <w:tr w:rsidR="009527A1" w:rsidRPr="000B28D0" w14:paraId="662498D1" w14:textId="77777777" w:rsidTr="001F1C80">
        <w:trPr>
          <w:trHeight w:val="759"/>
        </w:trPr>
        <w:tc>
          <w:tcPr>
            <w:tcW w:w="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C8" w14:textId="77777777" w:rsidR="009527A1" w:rsidRDefault="009527A1" w:rsidP="007D28C4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C9" w14:textId="77777777" w:rsidR="009527A1" w:rsidRPr="005219AF" w:rsidRDefault="009527A1" w:rsidP="007D28C4">
            <w:pPr>
              <w:jc w:val="left"/>
              <w:rPr>
                <w:rFonts w:ascii="Arial" w:hAnsi="Arial" w:cs="Arial"/>
                <w:color w:val="000000"/>
              </w:rPr>
            </w:pPr>
            <w:r w:rsidRPr="005219AF">
              <w:rPr>
                <w:rFonts w:ascii="Arial" w:hAnsi="Arial" w:cs="Arial"/>
                <w:color w:val="000000"/>
              </w:rPr>
              <w:t>zastavěná plocha a nádvoří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CA" w14:textId="77777777" w:rsidR="009527A1" w:rsidRPr="005219AF" w:rsidRDefault="009527A1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3429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CB" w14:textId="77777777" w:rsidR="009527A1" w:rsidRPr="005219AF" w:rsidRDefault="009527A1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CC" w14:textId="77777777" w:rsidR="009527A1" w:rsidRPr="005219AF" w:rsidRDefault="009527A1" w:rsidP="005219AF">
            <w:pPr>
              <w:ind w:left="0"/>
              <w:jc w:val="left"/>
              <w:rPr>
                <w:rFonts w:ascii="Arial" w:hAnsi="Arial" w:cs="Arial"/>
              </w:rPr>
            </w:pPr>
            <w:r w:rsidRPr="005219AF">
              <w:rPr>
                <w:rFonts w:ascii="Arial" w:hAnsi="Arial" w:cs="Arial"/>
              </w:rPr>
              <w:t>12/3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CD" w14:textId="77777777" w:rsidR="009527A1" w:rsidRPr="005219AF" w:rsidRDefault="009527A1" w:rsidP="007D28C4">
            <w:pPr>
              <w:ind w:left="0"/>
              <w:jc w:val="left"/>
              <w:rPr>
                <w:rFonts w:ascii="Arial" w:hAnsi="Arial" w:cs="Arial"/>
                <w:color w:val="000000"/>
                <w:shd w:val="clear" w:color="auto" w:fill="FEFEFE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Mendelova univerzita v Brně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CE" w14:textId="77777777" w:rsidR="009527A1" w:rsidRPr="005219AF" w:rsidRDefault="009527A1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Zemědělská 1665/1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CF" w14:textId="77777777" w:rsidR="009527A1" w:rsidRPr="005219AF" w:rsidRDefault="009527A1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613 00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498D0" w14:textId="77777777" w:rsidR="009527A1" w:rsidRPr="005219AF" w:rsidRDefault="009527A1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Brno</w:t>
            </w:r>
          </w:p>
        </w:tc>
      </w:tr>
      <w:tr w:rsidR="002E09FA" w:rsidRPr="000B28D0" w14:paraId="662498DB" w14:textId="77777777" w:rsidTr="001F1C80">
        <w:trPr>
          <w:trHeight w:val="759"/>
        </w:trPr>
        <w:tc>
          <w:tcPr>
            <w:tcW w:w="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D2" w14:textId="77777777" w:rsidR="002E09FA" w:rsidRPr="00336D07" w:rsidRDefault="002E09FA" w:rsidP="007D28C4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D3" w14:textId="77777777" w:rsidR="002E09FA" w:rsidRPr="005219AF" w:rsidRDefault="002E09FA" w:rsidP="007D28C4">
            <w:pPr>
              <w:jc w:val="left"/>
              <w:rPr>
                <w:rFonts w:ascii="Arial" w:hAnsi="Arial" w:cs="Arial"/>
                <w:color w:val="000000"/>
              </w:rPr>
            </w:pPr>
            <w:r w:rsidRPr="005219AF">
              <w:rPr>
                <w:rFonts w:ascii="Arial" w:hAnsi="Arial" w:cs="Arial"/>
                <w:color w:val="000000"/>
              </w:rPr>
              <w:t>zastavěná plocha a nádvoří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D4" w14:textId="77777777" w:rsidR="002E09FA" w:rsidRPr="005219AF" w:rsidRDefault="002E09FA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677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D5" w14:textId="77777777" w:rsidR="002E09FA" w:rsidRPr="005219AF" w:rsidRDefault="002E09FA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D6" w14:textId="77777777" w:rsidR="002E09FA" w:rsidRPr="005219AF" w:rsidRDefault="002E09FA" w:rsidP="005219AF">
            <w:pPr>
              <w:ind w:left="0"/>
              <w:jc w:val="left"/>
              <w:rPr>
                <w:rFonts w:ascii="Arial" w:hAnsi="Arial" w:cs="Arial"/>
              </w:rPr>
            </w:pPr>
            <w:r w:rsidRPr="005219AF">
              <w:rPr>
                <w:rFonts w:ascii="Arial" w:hAnsi="Arial" w:cs="Arial"/>
              </w:rPr>
              <w:t>15/3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D7" w14:textId="77777777" w:rsidR="002E09FA" w:rsidRPr="005219AF" w:rsidRDefault="002E09FA" w:rsidP="007D28C4">
            <w:pPr>
              <w:ind w:left="0"/>
              <w:jc w:val="left"/>
              <w:rPr>
                <w:rFonts w:ascii="Arial" w:hAnsi="Arial" w:cs="Arial"/>
                <w:color w:val="000000"/>
                <w:shd w:val="clear" w:color="auto" w:fill="FEFEFE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Mendelova univerzita v Brně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D8" w14:textId="77777777" w:rsidR="002E09FA" w:rsidRPr="005219AF" w:rsidRDefault="002E09FA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Zemědělská 1665/1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D9" w14:textId="77777777" w:rsidR="002E09FA" w:rsidRPr="005219AF" w:rsidRDefault="002E09FA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613 00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498DA" w14:textId="77777777" w:rsidR="002E09FA" w:rsidRPr="005219AF" w:rsidRDefault="002E09FA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Brno</w:t>
            </w:r>
          </w:p>
        </w:tc>
      </w:tr>
      <w:tr w:rsidR="00A85BCB" w:rsidRPr="000B28D0" w14:paraId="662498E5" w14:textId="77777777" w:rsidTr="001F1C80">
        <w:trPr>
          <w:trHeight w:val="759"/>
        </w:trPr>
        <w:tc>
          <w:tcPr>
            <w:tcW w:w="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DC" w14:textId="77777777" w:rsidR="00A85BCB" w:rsidRDefault="00A85BCB" w:rsidP="007D28C4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DD" w14:textId="77777777" w:rsidR="00A85BCB" w:rsidRPr="005219AF" w:rsidRDefault="00A85BCB" w:rsidP="007D28C4">
            <w:pPr>
              <w:jc w:val="left"/>
              <w:rPr>
                <w:rFonts w:ascii="Arial" w:hAnsi="Arial" w:cs="Arial"/>
                <w:color w:val="000000"/>
              </w:rPr>
            </w:pPr>
            <w:r w:rsidRPr="005219AF">
              <w:rPr>
                <w:rFonts w:ascii="Arial" w:hAnsi="Arial" w:cs="Arial"/>
                <w:color w:val="000000"/>
              </w:rPr>
              <w:t>zastavěná plocha a nádvoří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DE" w14:textId="77777777" w:rsidR="00A85BCB" w:rsidRPr="005219AF" w:rsidRDefault="00A85BCB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1469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DF" w14:textId="77777777" w:rsidR="00A85BCB" w:rsidRPr="005219AF" w:rsidRDefault="00A85BCB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E0" w14:textId="77777777" w:rsidR="00A85BCB" w:rsidRPr="005219AF" w:rsidRDefault="00A85BCB" w:rsidP="005219AF">
            <w:pPr>
              <w:ind w:left="0"/>
              <w:jc w:val="left"/>
              <w:rPr>
                <w:rFonts w:ascii="Arial" w:hAnsi="Arial" w:cs="Arial"/>
              </w:rPr>
            </w:pPr>
            <w:r w:rsidRPr="005219AF">
              <w:rPr>
                <w:rFonts w:ascii="Arial" w:hAnsi="Arial" w:cs="Arial"/>
              </w:rPr>
              <w:t>21/11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E1" w14:textId="77777777" w:rsidR="00A85BCB" w:rsidRPr="005219AF" w:rsidRDefault="00A85BCB" w:rsidP="007D28C4">
            <w:pPr>
              <w:ind w:left="0"/>
              <w:jc w:val="left"/>
              <w:rPr>
                <w:rFonts w:ascii="Arial" w:hAnsi="Arial" w:cs="Arial"/>
                <w:color w:val="000000"/>
                <w:shd w:val="clear" w:color="auto" w:fill="FEFEFE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Mendelova univerzita v Brně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E2" w14:textId="77777777" w:rsidR="00A85BCB" w:rsidRPr="005219AF" w:rsidRDefault="00A85BCB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Zemědělská 1665/1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E3" w14:textId="77777777" w:rsidR="00A85BCB" w:rsidRPr="005219AF" w:rsidRDefault="00A85BCB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613 00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498E4" w14:textId="77777777" w:rsidR="00A85BCB" w:rsidRPr="005219AF" w:rsidRDefault="00A85BCB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Brno</w:t>
            </w:r>
          </w:p>
        </w:tc>
      </w:tr>
      <w:tr w:rsidR="001F1C80" w:rsidRPr="000B28D0" w14:paraId="662498EF" w14:textId="77777777" w:rsidTr="001F1C80">
        <w:trPr>
          <w:trHeight w:val="759"/>
        </w:trPr>
        <w:tc>
          <w:tcPr>
            <w:tcW w:w="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E6" w14:textId="77777777" w:rsidR="001F1C80" w:rsidRDefault="001F1C80" w:rsidP="007D28C4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E7" w14:textId="77777777" w:rsidR="001F1C80" w:rsidRPr="005219AF" w:rsidRDefault="001F1C80" w:rsidP="007D28C4">
            <w:pPr>
              <w:jc w:val="left"/>
              <w:rPr>
                <w:rFonts w:ascii="Arial" w:hAnsi="Arial" w:cs="Arial"/>
                <w:color w:val="000000"/>
              </w:rPr>
            </w:pPr>
            <w:r w:rsidRPr="005219AF">
              <w:rPr>
                <w:rFonts w:ascii="Arial" w:hAnsi="Arial" w:cs="Arial"/>
                <w:color w:val="000000"/>
              </w:rPr>
              <w:t>zastavěná plocha a nádvoří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E8" w14:textId="77777777" w:rsidR="001F1C80" w:rsidRPr="005219AF" w:rsidRDefault="001F1C80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E9" w14:textId="77777777" w:rsidR="001F1C80" w:rsidRPr="005219AF" w:rsidRDefault="001F1C80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EA" w14:textId="77777777" w:rsidR="001F1C80" w:rsidRPr="005219AF" w:rsidRDefault="001F1C80" w:rsidP="001F1C80">
            <w:pPr>
              <w:ind w:left="0"/>
              <w:jc w:val="left"/>
              <w:rPr>
                <w:rFonts w:ascii="Arial" w:hAnsi="Arial" w:cs="Arial"/>
              </w:rPr>
            </w:pPr>
            <w:r w:rsidRPr="005219AF">
              <w:rPr>
                <w:rFonts w:ascii="Arial" w:hAnsi="Arial" w:cs="Arial"/>
              </w:rPr>
              <w:t>22/6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EB" w14:textId="77777777" w:rsidR="001F1C80" w:rsidRPr="005219AF" w:rsidRDefault="001F1C80" w:rsidP="007D28C4">
            <w:pPr>
              <w:ind w:left="0"/>
              <w:jc w:val="left"/>
              <w:rPr>
                <w:rFonts w:ascii="Arial" w:hAnsi="Arial" w:cs="Arial"/>
                <w:color w:val="000000"/>
                <w:shd w:val="clear" w:color="auto" w:fill="FEFEFE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Mendelova univerzita v Brně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EC" w14:textId="77777777" w:rsidR="001F1C80" w:rsidRPr="005219AF" w:rsidRDefault="001F1C80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Zemědělská 1665/1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ED" w14:textId="77777777" w:rsidR="001F1C80" w:rsidRPr="005219AF" w:rsidRDefault="001F1C80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613 00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498EE" w14:textId="77777777" w:rsidR="001F1C80" w:rsidRPr="005219AF" w:rsidRDefault="001F1C80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Brno</w:t>
            </w:r>
          </w:p>
        </w:tc>
      </w:tr>
      <w:tr w:rsidR="00B96A68" w:rsidRPr="000B28D0" w14:paraId="662498F9" w14:textId="77777777" w:rsidTr="001F1C80">
        <w:trPr>
          <w:trHeight w:val="759"/>
        </w:trPr>
        <w:tc>
          <w:tcPr>
            <w:tcW w:w="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F0" w14:textId="77777777" w:rsidR="00B96A68" w:rsidRDefault="00B96A68" w:rsidP="007D28C4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F1" w14:textId="77777777" w:rsidR="00B96A68" w:rsidRPr="005219AF" w:rsidRDefault="00B96A68" w:rsidP="007D28C4">
            <w:pPr>
              <w:jc w:val="left"/>
              <w:rPr>
                <w:rFonts w:ascii="Arial" w:hAnsi="Arial" w:cs="Arial"/>
                <w:color w:val="000000"/>
              </w:rPr>
            </w:pPr>
            <w:r w:rsidRPr="005219AF">
              <w:rPr>
                <w:rFonts w:ascii="Arial" w:hAnsi="Arial" w:cs="Arial"/>
                <w:color w:val="000000"/>
              </w:rPr>
              <w:t>zastavěná plocha a nádvoří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F2" w14:textId="77777777" w:rsidR="00B96A68" w:rsidRPr="005219AF" w:rsidRDefault="00B96A68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F3" w14:textId="77777777" w:rsidR="00B96A68" w:rsidRPr="005219AF" w:rsidRDefault="00B96A68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F4" w14:textId="77777777" w:rsidR="00B96A68" w:rsidRPr="005219AF" w:rsidRDefault="00B96A68" w:rsidP="005219AF">
            <w:pPr>
              <w:ind w:left="0"/>
              <w:jc w:val="left"/>
              <w:rPr>
                <w:rFonts w:ascii="Arial" w:hAnsi="Arial" w:cs="Arial"/>
              </w:rPr>
            </w:pPr>
            <w:r w:rsidRPr="005219AF">
              <w:rPr>
                <w:rFonts w:ascii="Arial" w:hAnsi="Arial" w:cs="Arial"/>
              </w:rPr>
              <w:t>22/5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F5" w14:textId="77777777" w:rsidR="00B96A68" w:rsidRPr="005219AF" w:rsidRDefault="00B96A68" w:rsidP="007D28C4">
            <w:pPr>
              <w:ind w:left="0"/>
              <w:jc w:val="left"/>
              <w:rPr>
                <w:rFonts w:ascii="Arial" w:hAnsi="Arial" w:cs="Arial"/>
                <w:color w:val="000000"/>
                <w:shd w:val="clear" w:color="auto" w:fill="FEFEFE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Mendelova univerzita v Brně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F6" w14:textId="77777777" w:rsidR="00B96A68" w:rsidRPr="005219AF" w:rsidRDefault="00B96A68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Zemědělská 1665/1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8F7" w14:textId="77777777" w:rsidR="00B96A68" w:rsidRPr="005219AF" w:rsidRDefault="00B96A68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613 00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498F8" w14:textId="77777777" w:rsidR="00B96A68" w:rsidRPr="005219AF" w:rsidRDefault="00B96A68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Brno</w:t>
            </w:r>
          </w:p>
        </w:tc>
      </w:tr>
    </w:tbl>
    <w:p w14:paraId="662498FA" w14:textId="77777777" w:rsidR="006443B7" w:rsidRDefault="006443B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8FB" w14:textId="77777777" w:rsidR="00A46482" w:rsidRPr="00C904E7" w:rsidRDefault="00A46482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8FC" w14:textId="77777777" w:rsidR="00A46482" w:rsidRPr="00C904E7" w:rsidRDefault="00A46482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8FD" w14:textId="77777777" w:rsidR="003B58D4" w:rsidRDefault="00A105F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n) seznam pozemků podle katastru nemovitostí, na kterých vznikne o</w:t>
      </w:r>
      <w:r w:rsidR="009C59D2" w:rsidRPr="00C904E7">
        <w:rPr>
          <w:rFonts w:ascii="Arial" w:hAnsi="Arial" w:cs="Arial"/>
          <w:sz w:val="22"/>
          <w:szCs w:val="22"/>
        </w:rPr>
        <w:t>chranné nebo bezpečnostní pásmo:</w:t>
      </w:r>
    </w:p>
    <w:p w14:paraId="662498FE" w14:textId="77777777" w:rsidR="003138D5" w:rsidRPr="00C904E7" w:rsidRDefault="003138D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tbl>
      <w:tblPr>
        <w:tblW w:w="989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1538"/>
        <w:gridCol w:w="911"/>
        <w:gridCol w:w="693"/>
        <w:gridCol w:w="926"/>
        <w:gridCol w:w="2014"/>
        <w:gridCol w:w="1405"/>
        <w:gridCol w:w="790"/>
        <w:gridCol w:w="1258"/>
      </w:tblGrid>
      <w:tr w:rsidR="003138D5" w:rsidRPr="00C91786" w14:paraId="66249908" w14:textId="77777777" w:rsidTr="003B0748">
        <w:trPr>
          <w:trHeight w:val="330"/>
        </w:trPr>
        <w:tc>
          <w:tcPr>
            <w:tcW w:w="3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662498FF" w14:textId="77777777" w:rsidR="003138D5" w:rsidRPr="00C91786" w:rsidRDefault="003138D5" w:rsidP="000E0122">
            <w:pPr>
              <w:ind w:left="0"/>
              <w:jc w:val="center"/>
              <w:rPr>
                <w:sz w:val="22"/>
                <w:szCs w:val="22"/>
              </w:rPr>
            </w:pPr>
            <w:r w:rsidRPr="00C91786">
              <w:rPr>
                <w:sz w:val="22"/>
                <w:szCs w:val="22"/>
              </w:rPr>
              <w:t>č.</w:t>
            </w:r>
          </w:p>
        </w:tc>
        <w:tc>
          <w:tcPr>
            <w:tcW w:w="153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49900" w14:textId="77777777" w:rsidR="003138D5" w:rsidRPr="00C91786" w:rsidRDefault="003138D5" w:rsidP="000E0122">
            <w:pPr>
              <w:ind w:left="0"/>
              <w:jc w:val="center"/>
              <w:rPr>
                <w:sz w:val="22"/>
                <w:szCs w:val="22"/>
              </w:rPr>
            </w:pPr>
            <w:r w:rsidRPr="00C91786">
              <w:rPr>
                <w:sz w:val="22"/>
                <w:szCs w:val="22"/>
              </w:rPr>
              <w:t>Druh pozemku</w:t>
            </w:r>
          </w:p>
        </w:tc>
        <w:tc>
          <w:tcPr>
            <w:tcW w:w="91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49901" w14:textId="77777777" w:rsidR="003138D5" w:rsidRPr="00C91786" w:rsidRDefault="003138D5" w:rsidP="000E0122">
            <w:pPr>
              <w:ind w:left="0"/>
              <w:jc w:val="center"/>
              <w:rPr>
                <w:sz w:val="22"/>
                <w:szCs w:val="22"/>
              </w:rPr>
            </w:pPr>
            <w:r w:rsidRPr="00C91786">
              <w:rPr>
                <w:sz w:val="22"/>
                <w:szCs w:val="22"/>
              </w:rPr>
              <w:t>Výměra</w:t>
            </w:r>
          </w:p>
        </w:tc>
        <w:tc>
          <w:tcPr>
            <w:tcW w:w="69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49902" w14:textId="77777777" w:rsidR="003138D5" w:rsidRPr="00C91786" w:rsidRDefault="003138D5" w:rsidP="000E0122">
            <w:pPr>
              <w:ind w:left="0"/>
              <w:jc w:val="center"/>
              <w:rPr>
                <w:sz w:val="22"/>
                <w:szCs w:val="22"/>
              </w:rPr>
            </w:pPr>
            <w:r w:rsidRPr="00C91786">
              <w:rPr>
                <w:sz w:val="22"/>
                <w:szCs w:val="22"/>
              </w:rPr>
              <w:t>LV</w:t>
            </w:r>
          </w:p>
        </w:tc>
        <w:tc>
          <w:tcPr>
            <w:tcW w:w="92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49903" w14:textId="77777777" w:rsidR="003138D5" w:rsidRPr="00C91786" w:rsidRDefault="003138D5" w:rsidP="000E0122">
            <w:pPr>
              <w:ind w:left="0"/>
              <w:jc w:val="center"/>
              <w:rPr>
                <w:sz w:val="22"/>
                <w:szCs w:val="22"/>
              </w:rPr>
            </w:pPr>
            <w:r w:rsidRPr="00C91786">
              <w:rPr>
                <w:sz w:val="22"/>
                <w:szCs w:val="22"/>
              </w:rPr>
              <w:t>p.č.</w:t>
            </w:r>
          </w:p>
        </w:tc>
        <w:tc>
          <w:tcPr>
            <w:tcW w:w="201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49904" w14:textId="77777777" w:rsidR="003138D5" w:rsidRPr="00C91786" w:rsidRDefault="003138D5" w:rsidP="000E0122">
            <w:pPr>
              <w:ind w:left="0"/>
              <w:jc w:val="center"/>
              <w:rPr>
                <w:sz w:val="22"/>
                <w:szCs w:val="22"/>
              </w:rPr>
            </w:pPr>
            <w:r w:rsidRPr="00C91786">
              <w:rPr>
                <w:sz w:val="22"/>
                <w:szCs w:val="22"/>
              </w:rPr>
              <w:t>Majitel</w:t>
            </w:r>
          </w:p>
        </w:tc>
        <w:tc>
          <w:tcPr>
            <w:tcW w:w="140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49905" w14:textId="77777777" w:rsidR="003138D5" w:rsidRPr="00C91786" w:rsidRDefault="003138D5" w:rsidP="000E0122">
            <w:pPr>
              <w:ind w:left="0"/>
              <w:jc w:val="center"/>
              <w:rPr>
                <w:sz w:val="22"/>
                <w:szCs w:val="22"/>
              </w:rPr>
            </w:pPr>
            <w:r w:rsidRPr="00C91786">
              <w:rPr>
                <w:sz w:val="22"/>
                <w:szCs w:val="22"/>
              </w:rPr>
              <w:t>Ulice</w:t>
            </w:r>
          </w:p>
        </w:tc>
        <w:tc>
          <w:tcPr>
            <w:tcW w:w="79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49906" w14:textId="77777777" w:rsidR="003138D5" w:rsidRPr="00C91786" w:rsidRDefault="003138D5" w:rsidP="000E0122">
            <w:pPr>
              <w:ind w:left="0"/>
              <w:jc w:val="center"/>
              <w:rPr>
                <w:sz w:val="22"/>
                <w:szCs w:val="22"/>
              </w:rPr>
            </w:pPr>
            <w:r w:rsidRPr="00C91786">
              <w:rPr>
                <w:sz w:val="22"/>
                <w:szCs w:val="22"/>
              </w:rPr>
              <w:t>PSČ</w:t>
            </w:r>
          </w:p>
        </w:tc>
        <w:tc>
          <w:tcPr>
            <w:tcW w:w="125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6249907" w14:textId="77777777" w:rsidR="003138D5" w:rsidRPr="00C91786" w:rsidRDefault="003138D5" w:rsidP="000E0122">
            <w:pPr>
              <w:ind w:left="0"/>
              <w:jc w:val="center"/>
              <w:rPr>
                <w:sz w:val="22"/>
                <w:szCs w:val="22"/>
              </w:rPr>
            </w:pPr>
            <w:r w:rsidRPr="00C91786">
              <w:rPr>
                <w:sz w:val="22"/>
                <w:szCs w:val="22"/>
              </w:rPr>
              <w:t>Obec</w:t>
            </w:r>
          </w:p>
        </w:tc>
      </w:tr>
      <w:tr w:rsidR="00670F69" w:rsidRPr="00336D07" w14:paraId="66249912" w14:textId="77777777" w:rsidTr="003B0748">
        <w:trPr>
          <w:trHeight w:val="759"/>
        </w:trPr>
        <w:tc>
          <w:tcPr>
            <w:tcW w:w="3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09" w14:textId="77777777" w:rsidR="00670F69" w:rsidRPr="00336D07" w:rsidRDefault="00670F69" w:rsidP="000E0122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0A" w14:textId="77777777" w:rsidR="00670F69" w:rsidRPr="005219AF" w:rsidRDefault="000132F9" w:rsidP="007D28C4">
            <w:pPr>
              <w:jc w:val="left"/>
              <w:rPr>
                <w:rFonts w:ascii="Arial" w:hAnsi="Arial" w:cs="Arial"/>
                <w:color w:val="000000"/>
              </w:rPr>
            </w:pPr>
            <w:r w:rsidRPr="000132F9">
              <w:rPr>
                <w:rFonts w:ascii="Arial" w:hAnsi="Arial" w:cs="Arial"/>
                <w:color w:val="000000"/>
              </w:rPr>
              <w:t>ostatní plocha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0B" w14:textId="77777777" w:rsidR="00670F69" w:rsidRPr="005219AF" w:rsidRDefault="00670F69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7789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0C" w14:textId="77777777" w:rsidR="00670F69" w:rsidRPr="005219AF" w:rsidRDefault="00670F69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0D" w14:textId="77777777" w:rsidR="00670F69" w:rsidRPr="00232AF7" w:rsidRDefault="00670F69" w:rsidP="001555C6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10/1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0E" w14:textId="77777777" w:rsidR="00670F69" w:rsidRPr="005219AF" w:rsidRDefault="00670F69" w:rsidP="007D28C4">
            <w:pPr>
              <w:ind w:left="0"/>
              <w:jc w:val="left"/>
              <w:rPr>
                <w:rFonts w:ascii="Arial" w:hAnsi="Arial" w:cs="Arial"/>
                <w:color w:val="000000"/>
                <w:shd w:val="clear" w:color="auto" w:fill="FEFEFE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Mendelova univerzita v Brně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0F" w14:textId="77777777" w:rsidR="00670F69" w:rsidRPr="005219AF" w:rsidRDefault="00670F69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Zemědělská 1665/1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10" w14:textId="77777777" w:rsidR="00670F69" w:rsidRPr="005219AF" w:rsidRDefault="00670F69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613 00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49911" w14:textId="77777777" w:rsidR="00670F69" w:rsidRPr="005219AF" w:rsidRDefault="00670F69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Brno</w:t>
            </w:r>
          </w:p>
        </w:tc>
      </w:tr>
      <w:tr w:rsidR="001F5ED5" w:rsidRPr="00336D07" w14:paraId="6624991C" w14:textId="77777777" w:rsidTr="003B0748">
        <w:trPr>
          <w:trHeight w:val="759"/>
        </w:trPr>
        <w:tc>
          <w:tcPr>
            <w:tcW w:w="3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13" w14:textId="77777777" w:rsidR="001F5ED5" w:rsidRDefault="001F5ED5" w:rsidP="000E0122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14" w14:textId="77777777" w:rsidR="001F5ED5" w:rsidRPr="005219AF" w:rsidRDefault="001F5ED5" w:rsidP="007D28C4">
            <w:pPr>
              <w:jc w:val="left"/>
              <w:rPr>
                <w:rFonts w:ascii="Arial" w:hAnsi="Arial" w:cs="Arial"/>
                <w:color w:val="000000"/>
              </w:rPr>
            </w:pPr>
            <w:r w:rsidRPr="000132F9">
              <w:rPr>
                <w:rFonts w:ascii="Arial" w:hAnsi="Arial" w:cs="Arial"/>
                <w:color w:val="000000"/>
              </w:rPr>
              <w:t>ostatní plocha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15" w14:textId="77777777" w:rsidR="001F5ED5" w:rsidRPr="005219AF" w:rsidRDefault="001F5ED5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16" w14:textId="77777777" w:rsidR="001F5ED5" w:rsidRPr="005219AF" w:rsidRDefault="001F5ED5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17" w14:textId="77777777" w:rsidR="001F5ED5" w:rsidRPr="00232AF7" w:rsidRDefault="001F5ED5" w:rsidP="001555C6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11/1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18" w14:textId="77777777" w:rsidR="001F5ED5" w:rsidRPr="005219AF" w:rsidRDefault="001F5ED5" w:rsidP="007D28C4">
            <w:pPr>
              <w:ind w:left="0"/>
              <w:jc w:val="left"/>
              <w:rPr>
                <w:rFonts w:ascii="Arial" w:hAnsi="Arial" w:cs="Arial"/>
                <w:color w:val="000000"/>
                <w:shd w:val="clear" w:color="auto" w:fill="FEFEFE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Mendelova univerzita v Brně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19" w14:textId="77777777" w:rsidR="001F5ED5" w:rsidRPr="005219AF" w:rsidRDefault="001F5ED5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Zemědělská 1665/1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1A" w14:textId="77777777" w:rsidR="001F5ED5" w:rsidRPr="005219AF" w:rsidRDefault="001F5ED5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613 00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4991B" w14:textId="77777777" w:rsidR="001F5ED5" w:rsidRPr="005219AF" w:rsidRDefault="001F5ED5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Brno</w:t>
            </w:r>
          </w:p>
        </w:tc>
      </w:tr>
      <w:tr w:rsidR="00ED25FD" w:rsidRPr="00336D07" w14:paraId="66249926" w14:textId="77777777" w:rsidTr="003B0748">
        <w:trPr>
          <w:trHeight w:val="759"/>
        </w:trPr>
        <w:tc>
          <w:tcPr>
            <w:tcW w:w="3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1D" w14:textId="77777777" w:rsidR="00ED25FD" w:rsidRDefault="00ED25FD" w:rsidP="000E0122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1E" w14:textId="77777777" w:rsidR="00ED25FD" w:rsidRPr="005219AF" w:rsidRDefault="00ED25FD" w:rsidP="007D28C4">
            <w:pPr>
              <w:jc w:val="left"/>
              <w:rPr>
                <w:rFonts w:ascii="Arial" w:hAnsi="Arial" w:cs="Arial"/>
                <w:color w:val="000000"/>
              </w:rPr>
            </w:pPr>
            <w:r w:rsidRPr="000132F9">
              <w:rPr>
                <w:rFonts w:ascii="Arial" w:hAnsi="Arial" w:cs="Arial"/>
                <w:color w:val="000000"/>
              </w:rPr>
              <w:t>ostatní plocha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1F" w14:textId="77777777" w:rsidR="00ED25FD" w:rsidRPr="005219AF" w:rsidRDefault="00ED25FD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20" w14:textId="77777777" w:rsidR="00ED25FD" w:rsidRPr="005219AF" w:rsidRDefault="00ED25FD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21" w14:textId="77777777" w:rsidR="00ED25FD" w:rsidRPr="00232AF7" w:rsidRDefault="00ED25FD" w:rsidP="00060563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11/2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22" w14:textId="77777777" w:rsidR="00ED25FD" w:rsidRPr="005219AF" w:rsidRDefault="00ED25FD" w:rsidP="007D28C4">
            <w:pPr>
              <w:ind w:left="0"/>
              <w:jc w:val="left"/>
              <w:rPr>
                <w:rFonts w:ascii="Arial" w:hAnsi="Arial" w:cs="Arial"/>
                <w:color w:val="000000"/>
                <w:shd w:val="clear" w:color="auto" w:fill="FEFEFE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Mendelova univerzita v Brně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23" w14:textId="77777777" w:rsidR="00ED25FD" w:rsidRPr="005219AF" w:rsidRDefault="00ED25FD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Zemědělská 1665/1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24" w14:textId="77777777" w:rsidR="00ED25FD" w:rsidRPr="005219AF" w:rsidRDefault="00ED25FD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613 00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49925" w14:textId="77777777" w:rsidR="00ED25FD" w:rsidRPr="005219AF" w:rsidRDefault="00ED25FD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Brno</w:t>
            </w:r>
          </w:p>
        </w:tc>
      </w:tr>
      <w:tr w:rsidR="00007B14" w:rsidRPr="00336D07" w14:paraId="66249930" w14:textId="77777777" w:rsidTr="003B0748">
        <w:trPr>
          <w:trHeight w:val="759"/>
        </w:trPr>
        <w:tc>
          <w:tcPr>
            <w:tcW w:w="3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27" w14:textId="77777777" w:rsidR="00007B14" w:rsidRDefault="00007B14" w:rsidP="000E0122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28" w14:textId="77777777" w:rsidR="00007B14" w:rsidRPr="005219AF" w:rsidRDefault="00007B14" w:rsidP="007D28C4">
            <w:pPr>
              <w:jc w:val="left"/>
              <w:rPr>
                <w:rFonts w:ascii="Arial" w:hAnsi="Arial" w:cs="Arial"/>
                <w:color w:val="000000"/>
              </w:rPr>
            </w:pPr>
            <w:r w:rsidRPr="000132F9">
              <w:rPr>
                <w:rFonts w:ascii="Arial" w:hAnsi="Arial" w:cs="Arial"/>
                <w:color w:val="000000"/>
              </w:rPr>
              <w:t>ostatní plocha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29" w14:textId="77777777" w:rsidR="00007B14" w:rsidRPr="005219AF" w:rsidRDefault="00007B14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2A" w14:textId="77777777" w:rsidR="00007B14" w:rsidRPr="005219AF" w:rsidRDefault="00007B14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2B" w14:textId="77777777" w:rsidR="00007B14" w:rsidRPr="00232AF7" w:rsidRDefault="00007B14" w:rsidP="00060563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12/1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2C" w14:textId="77777777" w:rsidR="00007B14" w:rsidRPr="005219AF" w:rsidRDefault="00007B14" w:rsidP="007D28C4">
            <w:pPr>
              <w:ind w:left="0"/>
              <w:jc w:val="left"/>
              <w:rPr>
                <w:rFonts w:ascii="Arial" w:hAnsi="Arial" w:cs="Arial"/>
                <w:color w:val="000000"/>
                <w:shd w:val="clear" w:color="auto" w:fill="FEFEFE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Mendelova univerzita v Brně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2D" w14:textId="77777777" w:rsidR="00007B14" w:rsidRPr="005219AF" w:rsidRDefault="00007B14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Zemědělská 1665/1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2E" w14:textId="77777777" w:rsidR="00007B14" w:rsidRPr="005219AF" w:rsidRDefault="00007B14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613 00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4992F" w14:textId="77777777" w:rsidR="00007B14" w:rsidRPr="005219AF" w:rsidRDefault="00007B14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Brno</w:t>
            </w:r>
          </w:p>
        </w:tc>
      </w:tr>
      <w:tr w:rsidR="002D6823" w:rsidRPr="00336D07" w14:paraId="6624993A" w14:textId="77777777" w:rsidTr="003B0748">
        <w:trPr>
          <w:trHeight w:val="759"/>
        </w:trPr>
        <w:tc>
          <w:tcPr>
            <w:tcW w:w="3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31" w14:textId="77777777" w:rsidR="002D6823" w:rsidRDefault="002D6823" w:rsidP="000E0122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32" w14:textId="77777777" w:rsidR="002D6823" w:rsidRPr="005219AF" w:rsidRDefault="002D6823" w:rsidP="007D28C4">
            <w:pPr>
              <w:jc w:val="left"/>
              <w:rPr>
                <w:rFonts w:ascii="Arial" w:hAnsi="Arial" w:cs="Arial"/>
                <w:color w:val="000000"/>
              </w:rPr>
            </w:pPr>
            <w:r w:rsidRPr="000132F9">
              <w:rPr>
                <w:rFonts w:ascii="Arial" w:hAnsi="Arial" w:cs="Arial"/>
                <w:color w:val="000000"/>
              </w:rPr>
              <w:t>ostatní plocha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33" w14:textId="77777777" w:rsidR="002D6823" w:rsidRPr="005219AF" w:rsidRDefault="00090541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34" w14:textId="77777777" w:rsidR="002D6823" w:rsidRPr="005219AF" w:rsidRDefault="002D6823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35" w14:textId="77777777" w:rsidR="002D6823" w:rsidRDefault="002D6823" w:rsidP="00060563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12/4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36" w14:textId="77777777" w:rsidR="002D6823" w:rsidRPr="005219AF" w:rsidRDefault="002D6823" w:rsidP="007D28C4">
            <w:pPr>
              <w:ind w:left="0"/>
              <w:jc w:val="left"/>
              <w:rPr>
                <w:rFonts w:ascii="Arial" w:hAnsi="Arial" w:cs="Arial"/>
                <w:color w:val="000000"/>
                <w:shd w:val="clear" w:color="auto" w:fill="FEFEFE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Mendelova univerzita v Brně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37" w14:textId="77777777" w:rsidR="002D6823" w:rsidRPr="005219AF" w:rsidRDefault="002D6823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Zemědělská 1665/1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38" w14:textId="77777777" w:rsidR="002D6823" w:rsidRPr="005219AF" w:rsidRDefault="002D6823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613 00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49939" w14:textId="77777777" w:rsidR="002D6823" w:rsidRPr="005219AF" w:rsidRDefault="002D6823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Brno</w:t>
            </w:r>
          </w:p>
        </w:tc>
      </w:tr>
      <w:tr w:rsidR="00090541" w:rsidRPr="00336D07" w14:paraId="66249944" w14:textId="77777777" w:rsidTr="003B0748">
        <w:trPr>
          <w:trHeight w:val="759"/>
        </w:trPr>
        <w:tc>
          <w:tcPr>
            <w:tcW w:w="3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3B" w14:textId="77777777" w:rsidR="00090541" w:rsidRDefault="00090541" w:rsidP="000E0122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3C" w14:textId="77777777" w:rsidR="00090541" w:rsidRPr="005219AF" w:rsidRDefault="00090541" w:rsidP="007D28C4">
            <w:pPr>
              <w:jc w:val="left"/>
              <w:rPr>
                <w:rFonts w:ascii="Arial" w:hAnsi="Arial" w:cs="Arial"/>
                <w:color w:val="000000"/>
              </w:rPr>
            </w:pPr>
            <w:r w:rsidRPr="000132F9">
              <w:rPr>
                <w:rFonts w:ascii="Arial" w:hAnsi="Arial" w:cs="Arial"/>
                <w:color w:val="000000"/>
              </w:rPr>
              <w:t>ostatní plocha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3D" w14:textId="77777777" w:rsidR="00090541" w:rsidRPr="005219AF" w:rsidRDefault="0037623F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3E" w14:textId="77777777" w:rsidR="00090541" w:rsidRPr="005219AF" w:rsidRDefault="00090541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3F" w14:textId="77777777" w:rsidR="00090541" w:rsidRDefault="00090541" w:rsidP="00060563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13/2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40" w14:textId="77777777" w:rsidR="00090541" w:rsidRPr="005219AF" w:rsidRDefault="00090541" w:rsidP="007D28C4">
            <w:pPr>
              <w:ind w:left="0"/>
              <w:jc w:val="left"/>
              <w:rPr>
                <w:rFonts w:ascii="Arial" w:hAnsi="Arial" w:cs="Arial"/>
                <w:color w:val="000000"/>
                <w:shd w:val="clear" w:color="auto" w:fill="FEFEFE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Mendelova univerzita v Brně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41" w14:textId="77777777" w:rsidR="00090541" w:rsidRPr="005219AF" w:rsidRDefault="00090541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Zemědělská 1665/1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42" w14:textId="77777777" w:rsidR="00090541" w:rsidRPr="005219AF" w:rsidRDefault="00090541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613 00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49943" w14:textId="77777777" w:rsidR="00090541" w:rsidRPr="005219AF" w:rsidRDefault="00090541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Brno</w:t>
            </w:r>
          </w:p>
        </w:tc>
      </w:tr>
      <w:tr w:rsidR="00975329" w:rsidRPr="00336D07" w14:paraId="6624994E" w14:textId="77777777" w:rsidTr="003B0748">
        <w:trPr>
          <w:trHeight w:val="759"/>
        </w:trPr>
        <w:tc>
          <w:tcPr>
            <w:tcW w:w="3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45" w14:textId="77777777" w:rsidR="00975329" w:rsidRDefault="00975329" w:rsidP="000E0122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46" w14:textId="77777777" w:rsidR="00975329" w:rsidRPr="005219AF" w:rsidRDefault="00975329" w:rsidP="007D28C4">
            <w:pPr>
              <w:jc w:val="left"/>
              <w:rPr>
                <w:rFonts w:ascii="Arial" w:hAnsi="Arial" w:cs="Arial"/>
                <w:color w:val="000000"/>
              </w:rPr>
            </w:pPr>
            <w:r w:rsidRPr="000132F9">
              <w:rPr>
                <w:rFonts w:ascii="Arial" w:hAnsi="Arial" w:cs="Arial"/>
                <w:color w:val="000000"/>
              </w:rPr>
              <w:t>ostatní plocha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47" w14:textId="77777777" w:rsidR="00975329" w:rsidRPr="005219AF" w:rsidRDefault="00BD1867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48" w14:textId="77777777" w:rsidR="00975329" w:rsidRPr="005219AF" w:rsidRDefault="00975329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49" w14:textId="77777777" w:rsidR="00975329" w:rsidRDefault="00975329" w:rsidP="00060563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13/3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4A" w14:textId="77777777" w:rsidR="00975329" w:rsidRPr="005219AF" w:rsidRDefault="00975329" w:rsidP="007D28C4">
            <w:pPr>
              <w:ind w:left="0"/>
              <w:jc w:val="left"/>
              <w:rPr>
                <w:rFonts w:ascii="Arial" w:hAnsi="Arial" w:cs="Arial"/>
                <w:color w:val="000000"/>
                <w:shd w:val="clear" w:color="auto" w:fill="FEFEFE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Mendelova univerzita v Brně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4B" w14:textId="77777777" w:rsidR="00975329" w:rsidRPr="005219AF" w:rsidRDefault="00975329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Zemědělská 1665/1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4C" w14:textId="77777777" w:rsidR="00975329" w:rsidRPr="005219AF" w:rsidRDefault="00975329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613 00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4994D" w14:textId="77777777" w:rsidR="00975329" w:rsidRPr="005219AF" w:rsidRDefault="00975329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Brno</w:t>
            </w:r>
          </w:p>
        </w:tc>
      </w:tr>
      <w:tr w:rsidR="001164FE" w:rsidRPr="00336D07" w14:paraId="66249958" w14:textId="77777777" w:rsidTr="003B0748">
        <w:trPr>
          <w:trHeight w:val="759"/>
        </w:trPr>
        <w:tc>
          <w:tcPr>
            <w:tcW w:w="3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4F" w14:textId="77777777" w:rsidR="001164FE" w:rsidRDefault="001164FE" w:rsidP="000E0122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50" w14:textId="77777777" w:rsidR="001164FE" w:rsidRPr="005219AF" w:rsidRDefault="001164FE" w:rsidP="007D28C4">
            <w:pPr>
              <w:jc w:val="left"/>
              <w:rPr>
                <w:rFonts w:ascii="Arial" w:hAnsi="Arial" w:cs="Arial"/>
                <w:color w:val="000000"/>
              </w:rPr>
            </w:pPr>
            <w:r w:rsidRPr="000132F9">
              <w:rPr>
                <w:rFonts w:ascii="Arial" w:hAnsi="Arial" w:cs="Arial"/>
                <w:color w:val="000000"/>
              </w:rPr>
              <w:t>ostatní plocha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51" w14:textId="77777777" w:rsidR="001164FE" w:rsidRPr="005219AF" w:rsidRDefault="001164FE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52" w14:textId="77777777" w:rsidR="001164FE" w:rsidRPr="005219AF" w:rsidRDefault="001164FE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53" w14:textId="77777777" w:rsidR="001164FE" w:rsidRDefault="001164FE" w:rsidP="00060563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15/2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54" w14:textId="77777777" w:rsidR="001164FE" w:rsidRPr="005219AF" w:rsidRDefault="001164FE" w:rsidP="007D28C4">
            <w:pPr>
              <w:ind w:left="0"/>
              <w:jc w:val="left"/>
              <w:rPr>
                <w:rFonts w:ascii="Arial" w:hAnsi="Arial" w:cs="Arial"/>
                <w:color w:val="000000"/>
                <w:shd w:val="clear" w:color="auto" w:fill="FEFEFE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Mendelova univerzita v Brně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55" w14:textId="77777777" w:rsidR="001164FE" w:rsidRPr="005219AF" w:rsidRDefault="001164FE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Zemědělská 1665/1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56" w14:textId="77777777" w:rsidR="001164FE" w:rsidRPr="005219AF" w:rsidRDefault="001164FE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613 00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49957" w14:textId="77777777" w:rsidR="001164FE" w:rsidRPr="005219AF" w:rsidRDefault="001164FE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Brno</w:t>
            </w:r>
          </w:p>
        </w:tc>
      </w:tr>
      <w:tr w:rsidR="00AF580A" w:rsidRPr="00336D07" w14:paraId="66249962" w14:textId="77777777" w:rsidTr="003B0748">
        <w:trPr>
          <w:trHeight w:val="759"/>
        </w:trPr>
        <w:tc>
          <w:tcPr>
            <w:tcW w:w="3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59" w14:textId="77777777" w:rsidR="00AF580A" w:rsidRDefault="00AF580A" w:rsidP="000E0122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5A" w14:textId="77777777" w:rsidR="00AF580A" w:rsidRPr="005219AF" w:rsidRDefault="00AF580A" w:rsidP="007D28C4">
            <w:pPr>
              <w:jc w:val="left"/>
              <w:rPr>
                <w:rFonts w:ascii="Arial" w:hAnsi="Arial" w:cs="Arial"/>
                <w:color w:val="000000"/>
              </w:rPr>
            </w:pPr>
            <w:r w:rsidRPr="000132F9">
              <w:rPr>
                <w:rFonts w:ascii="Arial" w:hAnsi="Arial" w:cs="Arial"/>
                <w:color w:val="000000"/>
              </w:rPr>
              <w:t>ostatní plocha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5B" w14:textId="77777777" w:rsidR="00AF580A" w:rsidRPr="005219AF" w:rsidRDefault="00AF580A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5C" w14:textId="77777777" w:rsidR="00AF580A" w:rsidRPr="005219AF" w:rsidRDefault="00AF580A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5D" w14:textId="77777777" w:rsidR="00AF580A" w:rsidRDefault="00AF580A" w:rsidP="00060563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18/2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5E" w14:textId="77777777" w:rsidR="00AF580A" w:rsidRPr="005219AF" w:rsidRDefault="00AF580A" w:rsidP="007D28C4">
            <w:pPr>
              <w:ind w:left="0"/>
              <w:jc w:val="left"/>
              <w:rPr>
                <w:rFonts w:ascii="Arial" w:hAnsi="Arial" w:cs="Arial"/>
                <w:color w:val="000000"/>
                <w:shd w:val="clear" w:color="auto" w:fill="FEFEFE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Mendelova univerzita v Brně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5F" w14:textId="77777777" w:rsidR="00AF580A" w:rsidRPr="005219AF" w:rsidRDefault="00AF580A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Zemědělská 1665/1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60" w14:textId="77777777" w:rsidR="00AF580A" w:rsidRPr="005219AF" w:rsidRDefault="00AF580A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613 00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49961" w14:textId="77777777" w:rsidR="00AF580A" w:rsidRPr="005219AF" w:rsidRDefault="00AF580A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Brno</w:t>
            </w:r>
          </w:p>
        </w:tc>
      </w:tr>
      <w:tr w:rsidR="00AF580A" w:rsidRPr="00336D07" w14:paraId="6624996C" w14:textId="77777777" w:rsidTr="003B0748">
        <w:trPr>
          <w:trHeight w:val="759"/>
        </w:trPr>
        <w:tc>
          <w:tcPr>
            <w:tcW w:w="3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63" w14:textId="77777777" w:rsidR="00AF580A" w:rsidRDefault="00AF580A" w:rsidP="000E0122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64" w14:textId="77777777" w:rsidR="00AF580A" w:rsidRPr="005219AF" w:rsidRDefault="00AF580A" w:rsidP="007D28C4">
            <w:pPr>
              <w:jc w:val="left"/>
              <w:rPr>
                <w:rFonts w:ascii="Arial" w:hAnsi="Arial" w:cs="Arial"/>
                <w:color w:val="000000"/>
              </w:rPr>
            </w:pPr>
            <w:r w:rsidRPr="000132F9">
              <w:rPr>
                <w:rFonts w:ascii="Arial" w:hAnsi="Arial" w:cs="Arial"/>
                <w:color w:val="000000"/>
              </w:rPr>
              <w:t>ostatní plocha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65" w14:textId="77777777" w:rsidR="00AF580A" w:rsidRPr="005219AF" w:rsidRDefault="00AF580A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66" w14:textId="77777777" w:rsidR="00AF580A" w:rsidRPr="005219AF" w:rsidRDefault="00AF580A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67" w14:textId="77777777" w:rsidR="00AF580A" w:rsidRDefault="00AF580A" w:rsidP="00060563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18/4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68" w14:textId="77777777" w:rsidR="00AF580A" w:rsidRPr="005219AF" w:rsidRDefault="00AF580A" w:rsidP="007D28C4">
            <w:pPr>
              <w:ind w:left="0"/>
              <w:jc w:val="left"/>
              <w:rPr>
                <w:rFonts w:ascii="Arial" w:hAnsi="Arial" w:cs="Arial"/>
                <w:color w:val="000000"/>
                <w:shd w:val="clear" w:color="auto" w:fill="FEFEFE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Mendelova univerzita v Brně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69" w14:textId="77777777" w:rsidR="00AF580A" w:rsidRPr="005219AF" w:rsidRDefault="00AF580A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Zemědělská 1665/1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6A" w14:textId="77777777" w:rsidR="00AF580A" w:rsidRPr="005219AF" w:rsidRDefault="00AF580A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613 00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4996B" w14:textId="77777777" w:rsidR="00AF580A" w:rsidRPr="005219AF" w:rsidRDefault="00AF580A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Brno</w:t>
            </w:r>
          </w:p>
        </w:tc>
      </w:tr>
      <w:tr w:rsidR="00AF580A" w:rsidRPr="00336D07" w14:paraId="66249976" w14:textId="77777777" w:rsidTr="003B0748">
        <w:trPr>
          <w:trHeight w:val="759"/>
        </w:trPr>
        <w:tc>
          <w:tcPr>
            <w:tcW w:w="3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6D" w14:textId="77777777" w:rsidR="00AF580A" w:rsidRDefault="00AF580A" w:rsidP="000E0122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6E" w14:textId="77777777" w:rsidR="00AF580A" w:rsidRPr="005219AF" w:rsidRDefault="00AF580A" w:rsidP="007D28C4">
            <w:pPr>
              <w:jc w:val="left"/>
              <w:rPr>
                <w:rFonts w:ascii="Arial" w:hAnsi="Arial" w:cs="Arial"/>
                <w:color w:val="000000"/>
              </w:rPr>
            </w:pPr>
            <w:r w:rsidRPr="000132F9">
              <w:rPr>
                <w:rFonts w:ascii="Arial" w:hAnsi="Arial" w:cs="Arial"/>
                <w:color w:val="000000"/>
              </w:rPr>
              <w:t>ostatní plocha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6F" w14:textId="77777777" w:rsidR="00AF580A" w:rsidRPr="005219AF" w:rsidRDefault="00E72030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70" w14:textId="77777777" w:rsidR="00AF580A" w:rsidRPr="005219AF" w:rsidRDefault="00AF580A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71" w14:textId="77777777" w:rsidR="00AF580A" w:rsidRDefault="00AF580A" w:rsidP="00060563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19/4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72" w14:textId="77777777" w:rsidR="00AF580A" w:rsidRPr="005219AF" w:rsidRDefault="00AF580A" w:rsidP="007D28C4">
            <w:pPr>
              <w:ind w:left="0"/>
              <w:jc w:val="left"/>
              <w:rPr>
                <w:rFonts w:ascii="Arial" w:hAnsi="Arial" w:cs="Arial"/>
                <w:color w:val="000000"/>
                <w:shd w:val="clear" w:color="auto" w:fill="FEFEFE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Mendelova univerzita v Brně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73" w14:textId="77777777" w:rsidR="00AF580A" w:rsidRPr="005219AF" w:rsidRDefault="00AF580A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Zemědělská 1665/1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74" w14:textId="77777777" w:rsidR="00AF580A" w:rsidRPr="005219AF" w:rsidRDefault="00AF580A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613 00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49975" w14:textId="77777777" w:rsidR="00AF580A" w:rsidRPr="005219AF" w:rsidRDefault="00AF580A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Brno</w:t>
            </w:r>
          </w:p>
        </w:tc>
      </w:tr>
      <w:tr w:rsidR="00AF580A" w:rsidRPr="00336D07" w14:paraId="66249980" w14:textId="77777777" w:rsidTr="003B0748">
        <w:trPr>
          <w:trHeight w:val="759"/>
        </w:trPr>
        <w:tc>
          <w:tcPr>
            <w:tcW w:w="3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77" w14:textId="77777777" w:rsidR="00AF580A" w:rsidRDefault="00AF580A" w:rsidP="000E0122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78" w14:textId="77777777" w:rsidR="00AF580A" w:rsidRPr="005219AF" w:rsidRDefault="00A647EB" w:rsidP="007D28C4">
            <w:pPr>
              <w:jc w:val="left"/>
              <w:rPr>
                <w:rFonts w:ascii="Arial" w:hAnsi="Arial" w:cs="Arial"/>
                <w:color w:val="000000"/>
              </w:rPr>
            </w:pPr>
            <w:r w:rsidRPr="000132F9">
              <w:rPr>
                <w:rFonts w:ascii="Arial" w:hAnsi="Arial" w:cs="Arial"/>
                <w:color w:val="000000"/>
              </w:rPr>
              <w:t>ostatní plocha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79" w14:textId="77777777" w:rsidR="00AF580A" w:rsidRPr="005219AF" w:rsidRDefault="00181D6D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7A" w14:textId="77777777" w:rsidR="00AF580A" w:rsidRPr="005219AF" w:rsidRDefault="00AF580A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7B" w14:textId="77777777" w:rsidR="00AF580A" w:rsidRDefault="00AF580A" w:rsidP="00060563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19/6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7C" w14:textId="77777777" w:rsidR="00AF580A" w:rsidRPr="005219AF" w:rsidRDefault="00AF580A" w:rsidP="007D28C4">
            <w:pPr>
              <w:ind w:left="0"/>
              <w:jc w:val="left"/>
              <w:rPr>
                <w:rFonts w:ascii="Arial" w:hAnsi="Arial" w:cs="Arial"/>
                <w:color w:val="000000"/>
                <w:shd w:val="clear" w:color="auto" w:fill="FEFEFE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Mendelova univerzita v Brně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7D" w14:textId="77777777" w:rsidR="00AF580A" w:rsidRPr="005219AF" w:rsidRDefault="00AF580A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Zemědělská 1665/1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7E" w14:textId="77777777" w:rsidR="00AF580A" w:rsidRPr="005219AF" w:rsidRDefault="00AF580A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613 00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4997F" w14:textId="77777777" w:rsidR="00AF580A" w:rsidRPr="005219AF" w:rsidRDefault="00AF580A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Brno</w:t>
            </w:r>
          </w:p>
        </w:tc>
      </w:tr>
      <w:tr w:rsidR="00AF580A" w:rsidRPr="00336D07" w14:paraId="6624998A" w14:textId="77777777" w:rsidTr="003B0748">
        <w:trPr>
          <w:trHeight w:val="759"/>
        </w:trPr>
        <w:tc>
          <w:tcPr>
            <w:tcW w:w="3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81" w14:textId="77777777" w:rsidR="00AF580A" w:rsidRDefault="00AF580A" w:rsidP="000E0122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82" w14:textId="77777777" w:rsidR="00AF580A" w:rsidRPr="005219AF" w:rsidRDefault="00AF580A" w:rsidP="007D28C4">
            <w:pPr>
              <w:jc w:val="left"/>
              <w:rPr>
                <w:rFonts w:ascii="Arial" w:hAnsi="Arial" w:cs="Arial"/>
                <w:color w:val="000000"/>
              </w:rPr>
            </w:pPr>
            <w:r w:rsidRPr="000132F9">
              <w:rPr>
                <w:rFonts w:ascii="Arial" w:hAnsi="Arial" w:cs="Arial"/>
                <w:color w:val="000000"/>
              </w:rPr>
              <w:t>ostatní plocha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83" w14:textId="77777777" w:rsidR="00AF580A" w:rsidRPr="005219AF" w:rsidRDefault="00AF580A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2474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84" w14:textId="77777777" w:rsidR="00AF580A" w:rsidRPr="005219AF" w:rsidRDefault="00AF580A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85" w14:textId="77777777" w:rsidR="00AF580A" w:rsidRDefault="00AF580A" w:rsidP="00060563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22/1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86" w14:textId="77777777" w:rsidR="00AF580A" w:rsidRPr="005219AF" w:rsidRDefault="00AF580A" w:rsidP="007D28C4">
            <w:pPr>
              <w:ind w:left="0"/>
              <w:jc w:val="left"/>
              <w:rPr>
                <w:rFonts w:ascii="Arial" w:hAnsi="Arial" w:cs="Arial"/>
                <w:color w:val="000000"/>
                <w:shd w:val="clear" w:color="auto" w:fill="FEFEFE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Mendelova univerzita v Brně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87" w14:textId="77777777" w:rsidR="00AF580A" w:rsidRPr="005219AF" w:rsidRDefault="00AF580A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Zemědělská 1665/1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88" w14:textId="77777777" w:rsidR="00AF580A" w:rsidRPr="005219AF" w:rsidRDefault="00AF580A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613 00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49989" w14:textId="77777777" w:rsidR="00AF580A" w:rsidRPr="005219AF" w:rsidRDefault="00AF580A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Brno</w:t>
            </w:r>
          </w:p>
        </w:tc>
      </w:tr>
      <w:tr w:rsidR="003B0748" w:rsidRPr="00336D07" w14:paraId="66249994" w14:textId="77777777" w:rsidTr="003B0748">
        <w:trPr>
          <w:trHeight w:val="759"/>
        </w:trPr>
        <w:tc>
          <w:tcPr>
            <w:tcW w:w="3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8B" w14:textId="77777777" w:rsidR="003B0748" w:rsidRDefault="003B0748" w:rsidP="000E0122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8C" w14:textId="77777777" w:rsidR="003B0748" w:rsidRPr="005219AF" w:rsidRDefault="003B0748" w:rsidP="007D28C4">
            <w:pPr>
              <w:jc w:val="left"/>
              <w:rPr>
                <w:rFonts w:ascii="Arial" w:hAnsi="Arial" w:cs="Arial"/>
                <w:color w:val="000000"/>
              </w:rPr>
            </w:pPr>
            <w:r w:rsidRPr="000132F9">
              <w:rPr>
                <w:rFonts w:ascii="Arial" w:hAnsi="Arial" w:cs="Arial"/>
                <w:color w:val="000000"/>
              </w:rPr>
              <w:t>ostatní plocha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8D" w14:textId="77777777" w:rsidR="003B0748" w:rsidRPr="005219AF" w:rsidRDefault="003B0748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2466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8E" w14:textId="77777777" w:rsidR="003B0748" w:rsidRPr="005219AF" w:rsidRDefault="003B0748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8F" w14:textId="77777777" w:rsidR="003B0748" w:rsidRDefault="003B0748" w:rsidP="007D28C4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14/1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90" w14:textId="77777777" w:rsidR="003B0748" w:rsidRPr="005219AF" w:rsidRDefault="003B0748" w:rsidP="007D28C4">
            <w:pPr>
              <w:ind w:left="0"/>
              <w:jc w:val="left"/>
              <w:rPr>
                <w:rFonts w:ascii="Arial" w:hAnsi="Arial" w:cs="Arial"/>
                <w:color w:val="000000"/>
                <w:shd w:val="clear" w:color="auto" w:fill="FEFEFE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Mendelova univerzita v Brně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91" w14:textId="77777777" w:rsidR="003B0748" w:rsidRPr="005219AF" w:rsidRDefault="003B0748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Zemědělská 1665/1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92" w14:textId="77777777" w:rsidR="003B0748" w:rsidRPr="005219AF" w:rsidRDefault="003B0748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613 00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49993" w14:textId="77777777" w:rsidR="003B0748" w:rsidRPr="005219AF" w:rsidRDefault="003B0748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Brno</w:t>
            </w:r>
          </w:p>
        </w:tc>
      </w:tr>
      <w:tr w:rsidR="003B0748" w:rsidRPr="00336D07" w14:paraId="6624999E" w14:textId="77777777" w:rsidTr="003B0748">
        <w:trPr>
          <w:trHeight w:val="759"/>
        </w:trPr>
        <w:tc>
          <w:tcPr>
            <w:tcW w:w="3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95" w14:textId="77777777" w:rsidR="003B0748" w:rsidRDefault="003B0748" w:rsidP="000E0122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96" w14:textId="77777777" w:rsidR="003B0748" w:rsidRPr="005219AF" w:rsidRDefault="003B0748" w:rsidP="007D28C4">
            <w:pPr>
              <w:jc w:val="left"/>
              <w:rPr>
                <w:rFonts w:ascii="Arial" w:hAnsi="Arial" w:cs="Arial"/>
                <w:color w:val="000000"/>
              </w:rPr>
            </w:pPr>
            <w:r w:rsidRPr="000132F9">
              <w:rPr>
                <w:rFonts w:ascii="Arial" w:hAnsi="Arial" w:cs="Arial"/>
                <w:color w:val="000000"/>
              </w:rPr>
              <w:t>ostatní plocha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97" w14:textId="77777777" w:rsidR="003B0748" w:rsidRPr="005219AF" w:rsidRDefault="00580E70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98" w14:textId="77777777" w:rsidR="003B0748" w:rsidRPr="005219AF" w:rsidRDefault="003B0748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99" w14:textId="77777777" w:rsidR="003B0748" w:rsidRDefault="00580E70" w:rsidP="007D28C4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="003B0748">
              <w:rPr>
                <w:rFonts w:ascii="Arial" w:hAnsi="Arial" w:cs="Arial"/>
              </w:rPr>
              <w:t>/1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9A" w14:textId="77777777" w:rsidR="003B0748" w:rsidRPr="005219AF" w:rsidRDefault="003B0748" w:rsidP="007D28C4">
            <w:pPr>
              <w:ind w:left="0"/>
              <w:jc w:val="left"/>
              <w:rPr>
                <w:rFonts w:ascii="Arial" w:hAnsi="Arial" w:cs="Arial"/>
                <w:color w:val="000000"/>
                <w:shd w:val="clear" w:color="auto" w:fill="FEFEFE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Mendelova univerzita v Brně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9B" w14:textId="77777777" w:rsidR="003B0748" w:rsidRPr="005219AF" w:rsidRDefault="003B0748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Zemědělská 1665/1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9C" w14:textId="77777777" w:rsidR="003B0748" w:rsidRPr="005219AF" w:rsidRDefault="003B0748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613 00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4999D" w14:textId="77777777" w:rsidR="003B0748" w:rsidRPr="005219AF" w:rsidRDefault="003B0748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Brno</w:t>
            </w:r>
          </w:p>
        </w:tc>
      </w:tr>
      <w:tr w:rsidR="003B0748" w:rsidRPr="00336D07" w14:paraId="662499A8" w14:textId="77777777" w:rsidTr="003B0748">
        <w:trPr>
          <w:trHeight w:val="759"/>
        </w:trPr>
        <w:tc>
          <w:tcPr>
            <w:tcW w:w="3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9F" w14:textId="77777777" w:rsidR="003B0748" w:rsidRDefault="003B0748" w:rsidP="000E0122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A0" w14:textId="77777777" w:rsidR="003B0748" w:rsidRPr="005219AF" w:rsidRDefault="003B0748" w:rsidP="007D28C4">
            <w:pPr>
              <w:jc w:val="left"/>
              <w:rPr>
                <w:rFonts w:ascii="Arial" w:hAnsi="Arial" w:cs="Arial"/>
                <w:color w:val="000000"/>
              </w:rPr>
            </w:pPr>
            <w:r w:rsidRPr="000132F9">
              <w:rPr>
                <w:rFonts w:ascii="Arial" w:hAnsi="Arial" w:cs="Arial"/>
                <w:color w:val="000000"/>
              </w:rPr>
              <w:t>ostatní plocha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A1" w14:textId="77777777" w:rsidR="003B0748" w:rsidRPr="005219AF" w:rsidRDefault="002C1F8C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A2" w14:textId="77777777" w:rsidR="003B0748" w:rsidRPr="005219AF" w:rsidRDefault="003B0748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A3" w14:textId="77777777" w:rsidR="003B0748" w:rsidRDefault="00580E70" w:rsidP="007D28C4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15/4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A4" w14:textId="77777777" w:rsidR="003B0748" w:rsidRPr="005219AF" w:rsidRDefault="003B0748" w:rsidP="007D28C4">
            <w:pPr>
              <w:ind w:left="0"/>
              <w:jc w:val="left"/>
              <w:rPr>
                <w:rFonts w:ascii="Arial" w:hAnsi="Arial" w:cs="Arial"/>
                <w:color w:val="000000"/>
                <w:shd w:val="clear" w:color="auto" w:fill="FEFEFE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Mendelova univerzita v Brně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A5" w14:textId="77777777" w:rsidR="003B0748" w:rsidRPr="005219AF" w:rsidRDefault="003B0748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Zemědělská 1665/1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A6" w14:textId="77777777" w:rsidR="003B0748" w:rsidRPr="005219AF" w:rsidRDefault="003B0748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613 00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499A7" w14:textId="77777777" w:rsidR="003B0748" w:rsidRPr="005219AF" w:rsidRDefault="003B0748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Brno</w:t>
            </w:r>
          </w:p>
        </w:tc>
      </w:tr>
      <w:tr w:rsidR="003B0748" w:rsidRPr="00336D07" w14:paraId="662499B2" w14:textId="77777777" w:rsidTr="003B0748">
        <w:trPr>
          <w:trHeight w:val="759"/>
        </w:trPr>
        <w:tc>
          <w:tcPr>
            <w:tcW w:w="3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A9" w14:textId="77777777" w:rsidR="003B0748" w:rsidRDefault="003B0748" w:rsidP="000E0122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AA" w14:textId="77777777" w:rsidR="003B0748" w:rsidRPr="005219AF" w:rsidRDefault="003B0748" w:rsidP="007D28C4">
            <w:pPr>
              <w:jc w:val="left"/>
              <w:rPr>
                <w:rFonts w:ascii="Arial" w:hAnsi="Arial" w:cs="Arial"/>
                <w:color w:val="000000"/>
              </w:rPr>
            </w:pPr>
            <w:r w:rsidRPr="000132F9">
              <w:rPr>
                <w:rFonts w:ascii="Arial" w:hAnsi="Arial" w:cs="Arial"/>
                <w:color w:val="000000"/>
              </w:rPr>
              <w:t>ostatní plocha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AB" w14:textId="77777777" w:rsidR="003B0748" w:rsidRPr="005219AF" w:rsidRDefault="009C0ACC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AC" w14:textId="77777777" w:rsidR="003B0748" w:rsidRPr="005219AF" w:rsidRDefault="003B0748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AD" w14:textId="77777777" w:rsidR="003B0748" w:rsidRDefault="00580E70" w:rsidP="007D28C4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15/5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AE" w14:textId="77777777" w:rsidR="003B0748" w:rsidRPr="005219AF" w:rsidRDefault="003B0748" w:rsidP="007D28C4">
            <w:pPr>
              <w:ind w:left="0"/>
              <w:jc w:val="left"/>
              <w:rPr>
                <w:rFonts w:ascii="Arial" w:hAnsi="Arial" w:cs="Arial"/>
                <w:color w:val="000000"/>
                <w:shd w:val="clear" w:color="auto" w:fill="FEFEFE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Mendelova univerzita v Brně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AF" w14:textId="77777777" w:rsidR="003B0748" w:rsidRPr="005219AF" w:rsidRDefault="003B0748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Zemědělská 1665/1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B0" w14:textId="77777777" w:rsidR="003B0748" w:rsidRPr="005219AF" w:rsidRDefault="003B0748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613 00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499B1" w14:textId="77777777" w:rsidR="003B0748" w:rsidRPr="005219AF" w:rsidRDefault="003B0748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Brno</w:t>
            </w:r>
          </w:p>
        </w:tc>
      </w:tr>
      <w:tr w:rsidR="00545E54" w:rsidRPr="00336D07" w14:paraId="662499BC" w14:textId="77777777" w:rsidTr="003B0748">
        <w:trPr>
          <w:trHeight w:val="759"/>
        </w:trPr>
        <w:tc>
          <w:tcPr>
            <w:tcW w:w="3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B3" w14:textId="77777777" w:rsidR="00545E54" w:rsidRDefault="00545E54" w:rsidP="000E0122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B4" w14:textId="77777777" w:rsidR="00545E54" w:rsidRPr="005219AF" w:rsidRDefault="00545E54" w:rsidP="007D28C4">
            <w:pPr>
              <w:jc w:val="left"/>
              <w:rPr>
                <w:rFonts w:ascii="Arial" w:hAnsi="Arial" w:cs="Arial"/>
                <w:color w:val="000000"/>
              </w:rPr>
            </w:pPr>
            <w:r w:rsidRPr="000132F9">
              <w:rPr>
                <w:rFonts w:ascii="Arial" w:hAnsi="Arial" w:cs="Arial"/>
                <w:color w:val="000000"/>
              </w:rPr>
              <w:t>ostatní plocha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B5" w14:textId="77777777" w:rsidR="00545E54" w:rsidRPr="005219AF" w:rsidRDefault="00545E54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B6" w14:textId="77777777" w:rsidR="00545E54" w:rsidRPr="005219AF" w:rsidRDefault="00545E54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B7" w14:textId="77777777" w:rsidR="00545E54" w:rsidRDefault="00545E54" w:rsidP="00060563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10/26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B8" w14:textId="77777777" w:rsidR="00545E54" w:rsidRPr="005219AF" w:rsidRDefault="00545E54" w:rsidP="007D28C4">
            <w:pPr>
              <w:ind w:left="0"/>
              <w:jc w:val="left"/>
              <w:rPr>
                <w:rFonts w:ascii="Arial" w:hAnsi="Arial" w:cs="Arial"/>
                <w:color w:val="000000"/>
                <w:shd w:val="clear" w:color="auto" w:fill="FEFEFE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Mendelova univerzita v Brně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B9" w14:textId="77777777" w:rsidR="00545E54" w:rsidRPr="005219AF" w:rsidRDefault="00545E54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Zemědělská 1665/1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BA" w14:textId="77777777" w:rsidR="00545E54" w:rsidRPr="005219AF" w:rsidRDefault="00545E54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613 00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499BB" w14:textId="77777777" w:rsidR="00545E54" w:rsidRPr="005219AF" w:rsidRDefault="00545E54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Brno</w:t>
            </w:r>
          </w:p>
        </w:tc>
      </w:tr>
      <w:tr w:rsidR="00545E54" w:rsidRPr="00336D07" w14:paraId="662499C6" w14:textId="77777777" w:rsidTr="003B0748">
        <w:trPr>
          <w:trHeight w:val="759"/>
        </w:trPr>
        <w:tc>
          <w:tcPr>
            <w:tcW w:w="3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BD" w14:textId="77777777" w:rsidR="00545E54" w:rsidRDefault="00545E54" w:rsidP="000E0122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BE" w14:textId="77777777" w:rsidR="00545E54" w:rsidRPr="005219AF" w:rsidRDefault="00545E54" w:rsidP="007D28C4">
            <w:pPr>
              <w:jc w:val="left"/>
              <w:rPr>
                <w:rFonts w:ascii="Arial" w:hAnsi="Arial" w:cs="Arial"/>
                <w:color w:val="000000"/>
              </w:rPr>
            </w:pPr>
            <w:r w:rsidRPr="000132F9">
              <w:rPr>
                <w:rFonts w:ascii="Arial" w:hAnsi="Arial" w:cs="Arial"/>
                <w:color w:val="000000"/>
              </w:rPr>
              <w:t>ostatní plocha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BF" w14:textId="77777777" w:rsidR="00545E54" w:rsidRPr="005219AF" w:rsidRDefault="002B642B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681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C0" w14:textId="77777777" w:rsidR="00545E54" w:rsidRPr="005219AF" w:rsidRDefault="00545E54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C1" w14:textId="77777777" w:rsidR="00545E54" w:rsidRDefault="00545E54" w:rsidP="00060563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11/3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C2" w14:textId="77777777" w:rsidR="00545E54" w:rsidRPr="005219AF" w:rsidRDefault="00545E54" w:rsidP="007D28C4">
            <w:pPr>
              <w:ind w:left="0"/>
              <w:jc w:val="left"/>
              <w:rPr>
                <w:rFonts w:ascii="Arial" w:hAnsi="Arial" w:cs="Arial"/>
                <w:color w:val="000000"/>
                <w:shd w:val="clear" w:color="auto" w:fill="FEFEFE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Mendelova univerzita v Brně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C3" w14:textId="77777777" w:rsidR="00545E54" w:rsidRPr="005219AF" w:rsidRDefault="00545E54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Zemědělská 1665/1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C4" w14:textId="77777777" w:rsidR="00545E54" w:rsidRPr="005219AF" w:rsidRDefault="00545E54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613 00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499C5" w14:textId="77777777" w:rsidR="00545E54" w:rsidRPr="005219AF" w:rsidRDefault="00545E54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Brno</w:t>
            </w:r>
          </w:p>
        </w:tc>
      </w:tr>
      <w:tr w:rsidR="00545E54" w:rsidRPr="00336D07" w14:paraId="662499D0" w14:textId="77777777" w:rsidTr="003B0748">
        <w:trPr>
          <w:trHeight w:val="759"/>
        </w:trPr>
        <w:tc>
          <w:tcPr>
            <w:tcW w:w="3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C7" w14:textId="77777777" w:rsidR="00545E54" w:rsidRDefault="00545E54" w:rsidP="000E0122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C8" w14:textId="77777777" w:rsidR="00545E54" w:rsidRPr="005219AF" w:rsidRDefault="00545E54" w:rsidP="007D28C4">
            <w:pPr>
              <w:jc w:val="left"/>
              <w:rPr>
                <w:rFonts w:ascii="Arial" w:hAnsi="Arial" w:cs="Arial"/>
                <w:color w:val="000000"/>
              </w:rPr>
            </w:pPr>
            <w:r w:rsidRPr="000132F9">
              <w:rPr>
                <w:rFonts w:ascii="Arial" w:hAnsi="Arial" w:cs="Arial"/>
                <w:color w:val="000000"/>
              </w:rPr>
              <w:t>ostatní plocha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C9" w14:textId="77777777" w:rsidR="00545E54" w:rsidRPr="005219AF" w:rsidRDefault="00711BB1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CA" w14:textId="77777777" w:rsidR="00545E54" w:rsidRPr="005219AF" w:rsidRDefault="00545E54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CB" w14:textId="77777777" w:rsidR="00545E54" w:rsidRDefault="00545E54" w:rsidP="00060563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11/4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CC" w14:textId="77777777" w:rsidR="00545E54" w:rsidRPr="005219AF" w:rsidRDefault="00545E54" w:rsidP="007D28C4">
            <w:pPr>
              <w:ind w:left="0"/>
              <w:jc w:val="left"/>
              <w:rPr>
                <w:rFonts w:ascii="Arial" w:hAnsi="Arial" w:cs="Arial"/>
                <w:color w:val="000000"/>
                <w:shd w:val="clear" w:color="auto" w:fill="FEFEFE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Mendelova univerzita v Brně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CD" w14:textId="77777777" w:rsidR="00545E54" w:rsidRPr="005219AF" w:rsidRDefault="00545E54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Zemědělská 1665/1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CE" w14:textId="77777777" w:rsidR="00545E54" w:rsidRPr="005219AF" w:rsidRDefault="00545E54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613 00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499CF" w14:textId="77777777" w:rsidR="00545E54" w:rsidRPr="005219AF" w:rsidRDefault="00545E54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Brno</w:t>
            </w:r>
          </w:p>
        </w:tc>
      </w:tr>
      <w:tr w:rsidR="00545E54" w:rsidRPr="00336D07" w14:paraId="662499DA" w14:textId="77777777" w:rsidTr="003B0748">
        <w:trPr>
          <w:trHeight w:val="759"/>
        </w:trPr>
        <w:tc>
          <w:tcPr>
            <w:tcW w:w="3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D1" w14:textId="77777777" w:rsidR="00545E54" w:rsidRDefault="00545E54" w:rsidP="000E0122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D2" w14:textId="77777777" w:rsidR="00545E54" w:rsidRPr="005219AF" w:rsidRDefault="00545E54" w:rsidP="007D28C4">
            <w:pPr>
              <w:jc w:val="left"/>
              <w:rPr>
                <w:rFonts w:ascii="Arial" w:hAnsi="Arial" w:cs="Arial"/>
                <w:color w:val="000000"/>
              </w:rPr>
            </w:pPr>
            <w:r w:rsidRPr="000132F9">
              <w:rPr>
                <w:rFonts w:ascii="Arial" w:hAnsi="Arial" w:cs="Arial"/>
                <w:color w:val="000000"/>
              </w:rPr>
              <w:t>ostatní plocha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D3" w14:textId="77777777" w:rsidR="00545E54" w:rsidRPr="005219AF" w:rsidRDefault="00E73D84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D4" w14:textId="77777777" w:rsidR="00545E54" w:rsidRPr="005219AF" w:rsidRDefault="00545E54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D5" w14:textId="77777777" w:rsidR="00545E54" w:rsidRDefault="00545E54" w:rsidP="00060563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12/6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D6" w14:textId="77777777" w:rsidR="00545E54" w:rsidRPr="005219AF" w:rsidRDefault="00545E54" w:rsidP="007D28C4">
            <w:pPr>
              <w:ind w:left="0"/>
              <w:jc w:val="left"/>
              <w:rPr>
                <w:rFonts w:ascii="Arial" w:hAnsi="Arial" w:cs="Arial"/>
                <w:color w:val="000000"/>
                <w:shd w:val="clear" w:color="auto" w:fill="FEFEFE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Mendelova univerzita v Brně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D7" w14:textId="77777777" w:rsidR="00545E54" w:rsidRPr="005219AF" w:rsidRDefault="00545E54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Zemědělská 1665/1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D8" w14:textId="77777777" w:rsidR="00545E54" w:rsidRPr="005219AF" w:rsidRDefault="00545E54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613 00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499D9" w14:textId="77777777" w:rsidR="00545E54" w:rsidRPr="005219AF" w:rsidRDefault="00545E54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Brno</w:t>
            </w:r>
          </w:p>
        </w:tc>
      </w:tr>
      <w:tr w:rsidR="00545E54" w:rsidRPr="00336D07" w14:paraId="662499E4" w14:textId="77777777" w:rsidTr="003B0748">
        <w:trPr>
          <w:trHeight w:val="759"/>
        </w:trPr>
        <w:tc>
          <w:tcPr>
            <w:tcW w:w="3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DB" w14:textId="77777777" w:rsidR="00545E54" w:rsidRDefault="00545E54" w:rsidP="000E0122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DC" w14:textId="77777777" w:rsidR="00545E54" w:rsidRPr="005219AF" w:rsidRDefault="00545E54" w:rsidP="007D28C4">
            <w:pPr>
              <w:jc w:val="left"/>
              <w:rPr>
                <w:rFonts w:ascii="Arial" w:hAnsi="Arial" w:cs="Arial"/>
                <w:color w:val="000000"/>
              </w:rPr>
            </w:pPr>
            <w:r w:rsidRPr="000132F9">
              <w:rPr>
                <w:rFonts w:ascii="Arial" w:hAnsi="Arial" w:cs="Arial"/>
                <w:color w:val="000000"/>
              </w:rPr>
              <w:t>ostatní plocha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DD" w14:textId="77777777" w:rsidR="00545E54" w:rsidRPr="005219AF" w:rsidRDefault="00651FDE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DE" w14:textId="77777777" w:rsidR="00545E54" w:rsidRPr="005219AF" w:rsidRDefault="00545E54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DF" w14:textId="77777777" w:rsidR="00545E54" w:rsidRDefault="00545E54" w:rsidP="00060563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21/1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E0" w14:textId="77777777" w:rsidR="00545E54" w:rsidRPr="005219AF" w:rsidRDefault="00545E54" w:rsidP="007D28C4">
            <w:pPr>
              <w:ind w:left="0"/>
              <w:jc w:val="left"/>
              <w:rPr>
                <w:rFonts w:ascii="Arial" w:hAnsi="Arial" w:cs="Arial"/>
                <w:color w:val="000000"/>
                <w:shd w:val="clear" w:color="auto" w:fill="FEFEFE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Mendelova univerzita v Brně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E1" w14:textId="77777777" w:rsidR="00545E54" w:rsidRPr="005219AF" w:rsidRDefault="00545E54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Zemědělská 1665/1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E2" w14:textId="77777777" w:rsidR="00545E54" w:rsidRPr="005219AF" w:rsidRDefault="00545E54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613 00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499E3" w14:textId="77777777" w:rsidR="00545E54" w:rsidRPr="005219AF" w:rsidRDefault="00545E54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Brno</w:t>
            </w:r>
          </w:p>
        </w:tc>
      </w:tr>
      <w:tr w:rsidR="00545E54" w:rsidRPr="00336D07" w14:paraId="662499EE" w14:textId="77777777" w:rsidTr="003B0748">
        <w:trPr>
          <w:trHeight w:val="759"/>
        </w:trPr>
        <w:tc>
          <w:tcPr>
            <w:tcW w:w="3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E5" w14:textId="77777777" w:rsidR="00545E54" w:rsidRDefault="00545E54" w:rsidP="000E0122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E6" w14:textId="77777777" w:rsidR="00545E54" w:rsidRPr="005219AF" w:rsidRDefault="00545E54" w:rsidP="007D28C4">
            <w:pPr>
              <w:jc w:val="left"/>
              <w:rPr>
                <w:rFonts w:ascii="Arial" w:hAnsi="Arial" w:cs="Arial"/>
                <w:color w:val="000000"/>
              </w:rPr>
            </w:pPr>
            <w:r w:rsidRPr="000132F9">
              <w:rPr>
                <w:rFonts w:ascii="Arial" w:hAnsi="Arial" w:cs="Arial"/>
                <w:color w:val="000000"/>
              </w:rPr>
              <w:t>ostatní plocha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E7" w14:textId="77777777" w:rsidR="00545E54" w:rsidRPr="005219AF" w:rsidRDefault="002E0AFA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E8" w14:textId="77777777" w:rsidR="00545E54" w:rsidRPr="005219AF" w:rsidRDefault="00545E54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E9" w14:textId="77777777" w:rsidR="00545E54" w:rsidRDefault="00545E54" w:rsidP="00060563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21/8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EA" w14:textId="77777777" w:rsidR="00545E54" w:rsidRPr="005219AF" w:rsidRDefault="00545E54" w:rsidP="007D28C4">
            <w:pPr>
              <w:ind w:left="0"/>
              <w:jc w:val="left"/>
              <w:rPr>
                <w:rFonts w:ascii="Arial" w:hAnsi="Arial" w:cs="Arial"/>
                <w:color w:val="000000"/>
                <w:shd w:val="clear" w:color="auto" w:fill="FEFEFE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Mendelova univerzita v Brně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EB" w14:textId="77777777" w:rsidR="00545E54" w:rsidRPr="005219AF" w:rsidRDefault="00545E54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Zemědělská 1665/1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EC" w14:textId="77777777" w:rsidR="00545E54" w:rsidRPr="005219AF" w:rsidRDefault="00545E54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613 00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499ED" w14:textId="77777777" w:rsidR="00545E54" w:rsidRPr="005219AF" w:rsidRDefault="00545E54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Brno</w:t>
            </w:r>
          </w:p>
        </w:tc>
      </w:tr>
      <w:tr w:rsidR="00545E54" w:rsidRPr="00336D07" w14:paraId="662499F8" w14:textId="77777777" w:rsidTr="003B0748">
        <w:trPr>
          <w:trHeight w:val="759"/>
        </w:trPr>
        <w:tc>
          <w:tcPr>
            <w:tcW w:w="3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EF" w14:textId="77777777" w:rsidR="00545E54" w:rsidRDefault="00545E54" w:rsidP="000E0122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F0" w14:textId="77777777" w:rsidR="00545E54" w:rsidRPr="005219AF" w:rsidRDefault="00545E54" w:rsidP="007D28C4">
            <w:pPr>
              <w:jc w:val="left"/>
              <w:rPr>
                <w:rFonts w:ascii="Arial" w:hAnsi="Arial" w:cs="Arial"/>
                <w:color w:val="000000"/>
              </w:rPr>
            </w:pPr>
            <w:r w:rsidRPr="000132F9">
              <w:rPr>
                <w:rFonts w:ascii="Arial" w:hAnsi="Arial" w:cs="Arial"/>
                <w:color w:val="000000"/>
              </w:rPr>
              <w:t>ostatní plocha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F1" w14:textId="77777777" w:rsidR="00545E54" w:rsidRPr="005219AF" w:rsidRDefault="00646476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F2" w14:textId="77777777" w:rsidR="00545E54" w:rsidRPr="005219AF" w:rsidRDefault="00545E54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F3" w14:textId="77777777" w:rsidR="00545E54" w:rsidRDefault="00545E54" w:rsidP="00060563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21/13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F4" w14:textId="77777777" w:rsidR="00545E54" w:rsidRPr="005219AF" w:rsidRDefault="00545E54" w:rsidP="007D28C4">
            <w:pPr>
              <w:ind w:left="0"/>
              <w:jc w:val="left"/>
              <w:rPr>
                <w:rFonts w:ascii="Arial" w:hAnsi="Arial" w:cs="Arial"/>
                <w:color w:val="000000"/>
                <w:shd w:val="clear" w:color="auto" w:fill="FEFEFE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Mendelova univerzita v Brně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F5" w14:textId="77777777" w:rsidR="00545E54" w:rsidRPr="005219AF" w:rsidRDefault="00545E54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Zemědělská 1665/1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F6" w14:textId="77777777" w:rsidR="00545E54" w:rsidRPr="005219AF" w:rsidRDefault="00545E54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613 00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499F7" w14:textId="77777777" w:rsidR="00545E54" w:rsidRPr="005219AF" w:rsidRDefault="00545E54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Brno</w:t>
            </w:r>
          </w:p>
        </w:tc>
      </w:tr>
      <w:tr w:rsidR="00545E54" w:rsidRPr="00336D07" w14:paraId="66249A02" w14:textId="77777777" w:rsidTr="003B0748">
        <w:trPr>
          <w:trHeight w:val="759"/>
        </w:trPr>
        <w:tc>
          <w:tcPr>
            <w:tcW w:w="3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F9" w14:textId="77777777" w:rsidR="00545E54" w:rsidRDefault="00545E54" w:rsidP="000E0122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FA" w14:textId="77777777" w:rsidR="00545E54" w:rsidRPr="005219AF" w:rsidRDefault="00545E54" w:rsidP="007D28C4">
            <w:pPr>
              <w:jc w:val="left"/>
              <w:rPr>
                <w:rFonts w:ascii="Arial" w:hAnsi="Arial" w:cs="Arial"/>
                <w:color w:val="000000"/>
              </w:rPr>
            </w:pPr>
            <w:r w:rsidRPr="000132F9">
              <w:rPr>
                <w:rFonts w:ascii="Arial" w:hAnsi="Arial" w:cs="Arial"/>
                <w:color w:val="000000"/>
              </w:rPr>
              <w:t>ostatní plocha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FB" w14:textId="77777777" w:rsidR="00545E54" w:rsidRPr="005219AF" w:rsidRDefault="00646476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1847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FC" w14:textId="77777777" w:rsidR="00545E54" w:rsidRPr="005219AF" w:rsidRDefault="00545E54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FD" w14:textId="77777777" w:rsidR="00545E54" w:rsidRDefault="00545E54" w:rsidP="00060563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22/4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FE" w14:textId="77777777" w:rsidR="00545E54" w:rsidRPr="005219AF" w:rsidRDefault="00545E54" w:rsidP="007D28C4">
            <w:pPr>
              <w:ind w:left="0"/>
              <w:jc w:val="left"/>
              <w:rPr>
                <w:rFonts w:ascii="Arial" w:hAnsi="Arial" w:cs="Arial"/>
                <w:color w:val="000000"/>
                <w:shd w:val="clear" w:color="auto" w:fill="FEFEFE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Mendelova univerzita v Brně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9FF" w14:textId="77777777" w:rsidR="00545E54" w:rsidRPr="005219AF" w:rsidRDefault="00545E54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Zemědělská 1665/1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A00" w14:textId="77777777" w:rsidR="00545E54" w:rsidRPr="005219AF" w:rsidRDefault="00545E54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613 00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49A01" w14:textId="77777777" w:rsidR="00545E54" w:rsidRPr="005219AF" w:rsidRDefault="00545E54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Brno</w:t>
            </w:r>
          </w:p>
        </w:tc>
      </w:tr>
      <w:tr w:rsidR="00EC4FA0" w:rsidRPr="00336D07" w14:paraId="66249A0D" w14:textId="77777777" w:rsidTr="003B0748">
        <w:trPr>
          <w:trHeight w:val="759"/>
        </w:trPr>
        <w:tc>
          <w:tcPr>
            <w:tcW w:w="3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A03" w14:textId="77777777" w:rsidR="00EC4FA0" w:rsidRDefault="00EC4FA0" w:rsidP="000E0122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A04" w14:textId="77777777" w:rsidR="00C024AE" w:rsidRPr="00C024AE" w:rsidRDefault="00C024AE" w:rsidP="00C024AE">
            <w:pPr>
              <w:ind w:left="0"/>
              <w:jc w:val="center"/>
              <w:rPr>
                <w:rFonts w:ascii="Arial" w:hAnsi="Arial" w:cs="Arial"/>
                <w:color w:val="000000"/>
              </w:rPr>
            </w:pPr>
          </w:p>
          <w:p w14:paraId="66249A05" w14:textId="77777777" w:rsidR="00EC4FA0" w:rsidRPr="00232AF7" w:rsidRDefault="00C024AE" w:rsidP="00C024AE">
            <w:pPr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24AE">
              <w:rPr>
                <w:rFonts w:ascii="Arial" w:hAnsi="Arial" w:cs="Arial"/>
                <w:color w:val="000000"/>
              </w:rPr>
              <w:t>zastavěná plocha a nádvoří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A06" w14:textId="77777777" w:rsidR="00EC4FA0" w:rsidRPr="00232AF7" w:rsidRDefault="009245B3" w:rsidP="00060563">
            <w:pPr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A07" w14:textId="77777777" w:rsidR="00EC4FA0" w:rsidRPr="00232AF7" w:rsidRDefault="009245B3" w:rsidP="00060563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A08" w14:textId="77777777" w:rsidR="00EC4FA0" w:rsidRDefault="00EC4FA0" w:rsidP="00060563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21/9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A09" w14:textId="77777777" w:rsidR="00EC4FA0" w:rsidRPr="005219AF" w:rsidRDefault="00EC4FA0" w:rsidP="007D28C4">
            <w:pPr>
              <w:ind w:left="0"/>
              <w:jc w:val="left"/>
              <w:rPr>
                <w:rFonts w:ascii="Arial" w:hAnsi="Arial" w:cs="Arial"/>
                <w:color w:val="000000"/>
                <w:shd w:val="clear" w:color="auto" w:fill="FEFEFE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Mendelova univerzita v Brně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A0A" w14:textId="77777777" w:rsidR="00EC4FA0" w:rsidRPr="005219AF" w:rsidRDefault="00EC4FA0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Zemědělská 1665/1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A0B" w14:textId="77777777" w:rsidR="00EC4FA0" w:rsidRPr="005219AF" w:rsidRDefault="00EC4FA0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613 00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49A0C" w14:textId="77777777" w:rsidR="00EC4FA0" w:rsidRPr="005219AF" w:rsidRDefault="00EC4FA0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Brno</w:t>
            </w:r>
          </w:p>
        </w:tc>
      </w:tr>
      <w:tr w:rsidR="00CA6628" w:rsidRPr="00336D07" w14:paraId="66249A17" w14:textId="77777777" w:rsidTr="003B0748">
        <w:trPr>
          <w:trHeight w:val="759"/>
        </w:trPr>
        <w:tc>
          <w:tcPr>
            <w:tcW w:w="3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A0E" w14:textId="77777777" w:rsidR="00CA6628" w:rsidRDefault="00CA6628" w:rsidP="000E0122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A0F" w14:textId="77777777" w:rsidR="00CA6628" w:rsidRPr="005219AF" w:rsidRDefault="00CA6628" w:rsidP="007D28C4">
            <w:pPr>
              <w:jc w:val="left"/>
              <w:rPr>
                <w:rFonts w:ascii="Arial" w:hAnsi="Arial" w:cs="Arial"/>
                <w:color w:val="000000"/>
              </w:rPr>
            </w:pPr>
            <w:r w:rsidRPr="000132F9">
              <w:rPr>
                <w:rFonts w:ascii="Arial" w:hAnsi="Arial" w:cs="Arial"/>
                <w:color w:val="000000"/>
              </w:rPr>
              <w:t>ostatní plocha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A10" w14:textId="77777777" w:rsidR="00CA6628" w:rsidRPr="005219AF" w:rsidRDefault="00CA6628" w:rsidP="00CA6628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A11" w14:textId="77777777" w:rsidR="00CA6628" w:rsidRPr="005219AF" w:rsidRDefault="00CA6628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A12" w14:textId="77777777" w:rsidR="00CA6628" w:rsidRDefault="00CA6628" w:rsidP="00060563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21/10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A13" w14:textId="77777777" w:rsidR="00CA6628" w:rsidRPr="005219AF" w:rsidRDefault="00CA6628" w:rsidP="007D28C4">
            <w:pPr>
              <w:ind w:left="0"/>
              <w:jc w:val="left"/>
              <w:rPr>
                <w:rFonts w:ascii="Arial" w:hAnsi="Arial" w:cs="Arial"/>
                <w:color w:val="000000"/>
                <w:shd w:val="clear" w:color="auto" w:fill="FEFEFE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Mendelova univerzita v Brně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A14" w14:textId="77777777" w:rsidR="00CA6628" w:rsidRPr="005219AF" w:rsidRDefault="00CA6628" w:rsidP="007D28C4">
            <w:pPr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5219AF">
              <w:rPr>
                <w:rFonts w:ascii="Arial" w:hAnsi="Arial" w:cs="Arial"/>
                <w:color w:val="000000"/>
                <w:shd w:val="clear" w:color="auto" w:fill="FEFEFE"/>
              </w:rPr>
              <w:t>Zemědělská 1665/1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A15" w14:textId="77777777" w:rsidR="00CA6628" w:rsidRPr="005219AF" w:rsidRDefault="00CA6628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613 00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49A16" w14:textId="77777777" w:rsidR="00CA6628" w:rsidRPr="005219AF" w:rsidRDefault="00CA6628" w:rsidP="007D28C4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Brno</w:t>
            </w:r>
          </w:p>
        </w:tc>
      </w:tr>
    </w:tbl>
    <w:p w14:paraId="66249A18" w14:textId="77777777" w:rsidR="00A46482" w:rsidRDefault="00A46482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A19" w14:textId="77777777" w:rsidR="00A105FE" w:rsidRDefault="00247CA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6249A1A" w14:textId="77777777" w:rsidR="004B641B" w:rsidRPr="00C904E7" w:rsidRDefault="004B641B" w:rsidP="007A48F8">
      <w:pPr>
        <w:pStyle w:val="Uvod"/>
        <w:keepNext w:val="0"/>
        <w:tabs>
          <w:tab w:val="left" w:pos="900"/>
        </w:tabs>
        <w:spacing w:before="0" w:after="0" w:line="240" w:lineRule="auto"/>
        <w:ind w:firstLine="540"/>
        <w:rPr>
          <w:rFonts w:ascii="Arial" w:hAnsi="Arial" w:cs="Arial"/>
          <w:caps w:val="0"/>
          <w:kern w:val="0"/>
          <w:sz w:val="28"/>
          <w:szCs w:val="28"/>
          <w:lang w:val="cs-CZ"/>
        </w:rPr>
      </w:pPr>
      <w:r w:rsidRPr="00C904E7">
        <w:rPr>
          <w:rFonts w:ascii="Arial" w:hAnsi="Arial" w:cs="Arial"/>
          <w:caps w:val="0"/>
          <w:kern w:val="0"/>
          <w:sz w:val="28"/>
          <w:szCs w:val="28"/>
          <w:lang w:val="cs-CZ"/>
        </w:rPr>
        <w:t>B.2 Celkový popis stavby</w:t>
      </w:r>
    </w:p>
    <w:p w14:paraId="66249A1B" w14:textId="77777777" w:rsidR="007A48F8" w:rsidRDefault="007A48F8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sz w:val="22"/>
          <w:szCs w:val="22"/>
        </w:rPr>
      </w:pPr>
    </w:p>
    <w:p w14:paraId="66249A1C" w14:textId="77777777" w:rsidR="004B641B" w:rsidRPr="00C904E7" w:rsidRDefault="004B641B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sz w:val="22"/>
          <w:szCs w:val="22"/>
        </w:rPr>
      </w:pPr>
      <w:r w:rsidRPr="00C904E7">
        <w:rPr>
          <w:rFonts w:ascii="Arial" w:hAnsi="Arial" w:cs="Arial"/>
          <w:b/>
          <w:bCs/>
          <w:sz w:val="22"/>
          <w:szCs w:val="22"/>
        </w:rPr>
        <w:t xml:space="preserve">B.2.1 </w:t>
      </w:r>
      <w:r w:rsidR="009C59D2" w:rsidRPr="00C904E7">
        <w:rPr>
          <w:rFonts w:ascii="Arial" w:hAnsi="Arial" w:cs="Arial"/>
          <w:b/>
          <w:bCs/>
          <w:sz w:val="22"/>
          <w:szCs w:val="22"/>
        </w:rPr>
        <w:t>Základní charakteristika stavby a jejího užívání</w:t>
      </w:r>
    </w:p>
    <w:p w14:paraId="66249A1D" w14:textId="77777777" w:rsidR="009C59D2" w:rsidRPr="00C904E7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 xml:space="preserve">a) </w:t>
      </w:r>
      <w:r w:rsidR="00FF486C" w:rsidRPr="00C904E7">
        <w:rPr>
          <w:rFonts w:ascii="Arial" w:hAnsi="Arial" w:cs="Arial"/>
          <w:bCs/>
          <w:sz w:val="22"/>
          <w:szCs w:val="22"/>
        </w:rPr>
        <w:t>nová stavba nebo změna dokončené stavby; u změny stavby údaje o jejich současném stavu, závěry stavebně technického, případně stavebně historického průzkumu a výsledky statického posouzení nosných konstrukcí:</w:t>
      </w:r>
    </w:p>
    <w:p w14:paraId="66249A1E" w14:textId="77777777" w:rsidR="009C59D2" w:rsidRPr="00C904E7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Jedná se o novou stavbu. Průzkumy nebyly prováděny. Statické posouzení tvoří samostatný dokument.</w:t>
      </w:r>
    </w:p>
    <w:p w14:paraId="66249A1F" w14:textId="77777777" w:rsidR="009C59D2" w:rsidRPr="00C904E7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</w:p>
    <w:p w14:paraId="66249A20" w14:textId="77777777" w:rsidR="009C59D2" w:rsidRPr="00C904E7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b) účel užívání stavby:</w:t>
      </w:r>
    </w:p>
    <w:p w14:paraId="66249A21" w14:textId="77777777" w:rsidR="009C59D2" w:rsidRPr="00C904E7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Výroba elektrické energie.</w:t>
      </w:r>
    </w:p>
    <w:p w14:paraId="66249A22" w14:textId="77777777" w:rsidR="009C59D2" w:rsidRPr="00C904E7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</w:p>
    <w:p w14:paraId="66249A23" w14:textId="77777777" w:rsidR="009C59D2" w:rsidRPr="00C904E7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c) trvalá nebo dočasná stavba:</w:t>
      </w:r>
    </w:p>
    <w:p w14:paraId="66249A24" w14:textId="77777777" w:rsidR="00946BFF" w:rsidRPr="00C904E7" w:rsidRDefault="00946BF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Dočasná stavba, předpoklad cca 30 let.</w:t>
      </w:r>
    </w:p>
    <w:p w14:paraId="66249A25" w14:textId="77777777" w:rsidR="005A0892" w:rsidRPr="00C904E7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</w:p>
    <w:p w14:paraId="66249A26" w14:textId="77777777" w:rsidR="00FF486C" w:rsidRPr="00C904E7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 xml:space="preserve">d) </w:t>
      </w:r>
      <w:r w:rsidR="00FF486C" w:rsidRPr="00C904E7">
        <w:rPr>
          <w:rFonts w:ascii="Arial" w:hAnsi="Arial" w:cs="Arial"/>
          <w:bCs/>
          <w:sz w:val="22"/>
          <w:szCs w:val="22"/>
        </w:rPr>
        <w:t>informace o vydaných rozhodnutích o povolení výjimky z technických požadavků na stavby a technických požadavků zabezpečujících bezbariérové užívání stavby,</w:t>
      </w:r>
    </w:p>
    <w:p w14:paraId="66249A27" w14:textId="77777777" w:rsidR="005A0892" w:rsidRPr="00C904E7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Není tento případ.</w:t>
      </w:r>
    </w:p>
    <w:p w14:paraId="66249A28" w14:textId="77777777" w:rsidR="005A0892" w:rsidRPr="00C904E7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</w:p>
    <w:p w14:paraId="66249A29" w14:textId="77777777" w:rsidR="005A0892" w:rsidRPr="00C904E7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e) informace o tom, zda a v jakých částech dokumentace jsou zohledněny podmínky závazných stanovisek dotčených orgánů:</w:t>
      </w:r>
    </w:p>
    <w:p w14:paraId="66249A2A" w14:textId="77777777" w:rsidR="005A0892" w:rsidRPr="00C904E7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Není tento případ.</w:t>
      </w:r>
    </w:p>
    <w:p w14:paraId="66249A2B" w14:textId="77777777" w:rsidR="005A0892" w:rsidRPr="00C904E7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</w:p>
    <w:p w14:paraId="66249A2C" w14:textId="77777777" w:rsidR="005A0892" w:rsidRPr="00C904E7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f) ochrana stavby podle jiných právních předpisů:</w:t>
      </w:r>
    </w:p>
    <w:p w14:paraId="66249A2D" w14:textId="77777777" w:rsidR="005A0892" w:rsidRPr="00C904E7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Zákon č. 458/2000 Sb.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</w:t>
      </w:r>
    </w:p>
    <w:p w14:paraId="66249A2E" w14:textId="77777777" w:rsidR="00345F0E" w:rsidRPr="00C904E7" w:rsidRDefault="00345F0E" w:rsidP="00345F0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e) 1 m od vnějšího líce obvodového zdiva budovy, na které je výrobna elektřiny umístěna, u výroben elektřiny připojených k distribuční soustavě s napětím do 1 kV včetně s instalovaným výkonem nad 10 kW.“ Detaily jsou uvedeny ve výkrese 02 Situac</w:t>
      </w:r>
      <w:r>
        <w:rPr>
          <w:rFonts w:ascii="Arial" w:hAnsi="Arial" w:cs="Arial"/>
          <w:bCs/>
          <w:sz w:val="22"/>
          <w:szCs w:val="22"/>
        </w:rPr>
        <w:t>e</w:t>
      </w:r>
      <w:r w:rsidRPr="00C904E7">
        <w:rPr>
          <w:rFonts w:ascii="Arial" w:hAnsi="Arial" w:cs="Arial"/>
          <w:bCs/>
          <w:sz w:val="22"/>
          <w:szCs w:val="22"/>
        </w:rPr>
        <w:t>.</w:t>
      </w:r>
    </w:p>
    <w:p w14:paraId="66249A2F" w14:textId="77777777" w:rsidR="005A0892" w:rsidRPr="00C904E7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</w:p>
    <w:p w14:paraId="66249A30" w14:textId="77777777"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g) navrhované parametry stavby - zastavěná plocha, obestavěný prostor, užitná plocha, počet funkčních jednotek a jejich velikosti apod.:</w:t>
      </w:r>
    </w:p>
    <w:p w14:paraId="66249A31" w14:textId="77777777"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 xml:space="preserve">Zastavěná plocha </w:t>
      </w:r>
      <w:r w:rsidR="0022332A">
        <w:rPr>
          <w:rFonts w:ascii="Arial" w:hAnsi="Arial" w:cs="Arial"/>
          <w:bCs/>
          <w:sz w:val="22"/>
          <w:szCs w:val="22"/>
        </w:rPr>
        <w:t xml:space="preserve">nepravidelného tvaru </w:t>
      </w:r>
      <w:r w:rsidRPr="00C904E7">
        <w:rPr>
          <w:rFonts w:ascii="Arial" w:hAnsi="Arial" w:cs="Arial"/>
          <w:bCs/>
          <w:sz w:val="22"/>
          <w:szCs w:val="22"/>
        </w:rPr>
        <w:t xml:space="preserve">cca </w:t>
      </w:r>
      <w:r w:rsidR="001F580E">
        <w:rPr>
          <w:rFonts w:ascii="Arial" w:hAnsi="Arial" w:cs="Arial"/>
          <w:bCs/>
          <w:sz w:val="22"/>
          <w:szCs w:val="22"/>
        </w:rPr>
        <w:t>1246</w:t>
      </w:r>
      <w:r w:rsidRPr="00C904E7">
        <w:rPr>
          <w:rFonts w:ascii="Arial" w:hAnsi="Arial" w:cs="Arial"/>
          <w:bCs/>
          <w:sz w:val="22"/>
          <w:szCs w:val="22"/>
        </w:rPr>
        <w:t xml:space="preserve"> m</w:t>
      </w:r>
      <w:r w:rsidR="0022332A">
        <w:rPr>
          <w:rFonts w:ascii="Arial" w:hAnsi="Arial" w:cs="Arial"/>
          <w:bCs/>
          <w:sz w:val="22"/>
          <w:szCs w:val="22"/>
          <w:vertAlign w:val="superscript"/>
        </w:rPr>
        <w:t>2</w:t>
      </w:r>
      <w:r w:rsidRPr="00C904E7">
        <w:rPr>
          <w:rFonts w:ascii="Arial" w:hAnsi="Arial" w:cs="Arial"/>
          <w:bCs/>
          <w:sz w:val="22"/>
          <w:szCs w:val="22"/>
        </w:rPr>
        <w:t xml:space="preserve"> plochy </w:t>
      </w:r>
      <w:r w:rsidR="00FF3F2C">
        <w:rPr>
          <w:rFonts w:ascii="Arial" w:hAnsi="Arial" w:cs="Arial"/>
          <w:bCs/>
          <w:sz w:val="22"/>
          <w:szCs w:val="22"/>
        </w:rPr>
        <w:t xml:space="preserve">panelů na </w:t>
      </w:r>
      <w:r w:rsidRPr="00C904E7">
        <w:rPr>
          <w:rFonts w:ascii="Arial" w:hAnsi="Arial" w:cs="Arial"/>
          <w:bCs/>
          <w:sz w:val="22"/>
          <w:szCs w:val="22"/>
        </w:rPr>
        <w:t>stře</w:t>
      </w:r>
      <w:r w:rsidR="00937C0E">
        <w:rPr>
          <w:rFonts w:ascii="Arial" w:hAnsi="Arial" w:cs="Arial"/>
          <w:bCs/>
          <w:sz w:val="22"/>
          <w:szCs w:val="22"/>
        </w:rPr>
        <w:t>chách</w:t>
      </w:r>
      <w:r w:rsidRPr="00C904E7">
        <w:rPr>
          <w:rFonts w:ascii="Arial" w:hAnsi="Arial" w:cs="Arial"/>
          <w:bCs/>
          <w:sz w:val="22"/>
          <w:szCs w:val="22"/>
        </w:rPr>
        <w:t>. Obestavěný prostor činí plocha stávající střech</w:t>
      </w:r>
      <w:r w:rsidR="00DE1FEE">
        <w:rPr>
          <w:rFonts w:ascii="Arial" w:hAnsi="Arial" w:cs="Arial"/>
          <w:bCs/>
          <w:sz w:val="22"/>
          <w:szCs w:val="22"/>
        </w:rPr>
        <w:t>y – západní část</w:t>
      </w:r>
      <w:r w:rsidRPr="00C904E7">
        <w:rPr>
          <w:rFonts w:ascii="Arial" w:hAnsi="Arial" w:cs="Arial"/>
          <w:bCs/>
          <w:sz w:val="22"/>
          <w:szCs w:val="22"/>
        </w:rPr>
        <w:t xml:space="preserve">. Užitná plocha splývá s obestavěným prostorem. Počet funkčních jednotek = </w:t>
      </w:r>
      <w:r w:rsidR="00915965">
        <w:rPr>
          <w:rFonts w:ascii="Arial" w:hAnsi="Arial" w:cs="Arial"/>
          <w:bCs/>
          <w:sz w:val="22"/>
          <w:szCs w:val="22"/>
        </w:rPr>
        <w:t>1</w:t>
      </w:r>
      <w:r w:rsidRPr="00C904E7">
        <w:rPr>
          <w:rFonts w:ascii="Arial" w:hAnsi="Arial" w:cs="Arial"/>
          <w:bCs/>
          <w:sz w:val="22"/>
          <w:szCs w:val="22"/>
        </w:rPr>
        <w:t>, samotná FVE</w:t>
      </w:r>
      <w:r w:rsidR="00937C0E">
        <w:rPr>
          <w:rFonts w:ascii="Arial" w:hAnsi="Arial" w:cs="Arial"/>
          <w:bCs/>
          <w:sz w:val="22"/>
          <w:szCs w:val="22"/>
        </w:rPr>
        <w:t>, která je ale rozdělena na 7 dílčích částí</w:t>
      </w:r>
      <w:r w:rsidRPr="00C904E7">
        <w:rPr>
          <w:rFonts w:ascii="Arial" w:hAnsi="Arial" w:cs="Arial"/>
          <w:bCs/>
          <w:sz w:val="22"/>
          <w:szCs w:val="22"/>
        </w:rPr>
        <w:t>.</w:t>
      </w:r>
    </w:p>
    <w:p w14:paraId="66249A32" w14:textId="77777777"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</w:p>
    <w:p w14:paraId="66249A33" w14:textId="77777777"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h) základní bilance stavby - potřeby a spotřeby médií a hmot, hospodaření s dešťovou vodou, celkové produkované množství a druhy odpadů a emisí, třída energetické náročnosti budov apod.:</w:t>
      </w:r>
    </w:p>
    <w:p w14:paraId="66249A34" w14:textId="77777777"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</w:rPr>
        <w:t>Demontovan</w:t>
      </w:r>
      <w:r w:rsidR="002C164B">
        <w:rPr>
          <w:rFonts w:ascii="Arial" w:hAnsi="Arial" w:cs="Arial"/>
          <w:sz w:val="22"/>
        </w:rPr>
        <w:t>é</w:t>
      </w:r>
      <w:r w:rsidRPr="00C904E7">
        <w:rPr>
          <w:rFonts w:ascii="Arial" w:hAnsi="Arial" w:cs="Arial"/>
          <w:sz w:val="22"/>
        </w:rPr>
        <w:t xml:space="preserve"> materiály a odpady budou ekologicky zlikvidovány. Pro demontovaný materiál a odpady je proveden soupis.</w:t>
      </w:r>
      <w:r w:rsidRPr="00C904E7">
        <w:rPr>
          <w:rFonts w:ascii="Arial" w:hAnsi="Arial" w:cs="Arial"/>
          <w:sz w:val="22"/>
          <w:szCs w:val="22"/>
        </w:rPr>
        <w:t xml:space="preserve"> </w:t>
      </w:r>
    </w:p>
    <w:p w14:paraId="66249A35" w14:textId="77777777"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A36" w14:textId="77777777"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Katalogové číslo </w:t>
      </w:r>
      <w:r w:rsidRPr="00C904E7">
        <w:rPr>
          <w:rFonts w:ascii="Arial" w:hAnsi="Arial" w:cs="Arial"/>
          <w:sz w:val="22"/>
          <w:szCs w:val="22"/>
        </w:rPr>
        <w:tab/>
        <w:t xml:space="preserve">Název druhu odpadu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Kategorie odpadu</w:t>
      </w:r>
      <w:r w:rsidRPr="00C904E7">
        <w:rPr>
          <w:rFonts w:ascii="Arial" w:hAnsi="Arial" w:cs="Arial"/>
          <w:sz w:val="22"/>
          <w:szCs w:val="22"/>
        </w:rPr>
        <w:tab/>
        <w:t>Způsob nakládání</w:t>
      </w:r>
    </w:p>
    <w:p w14:paraId="66249A37" w14:textId="77777777"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15 01 02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 xml:space="preserve">Plastový obal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O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skládka</w:t>
      </w:r>
    </w:p>
    <w:p w14:paraId="66249A38" w14:textId="77777777"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17 01 01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Beton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O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skládka</w:t>
      </w:r>
    </w:p>
    <w:p w14:paraId="66249A39" w14:textId="77777777"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17 01 02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 xml:space="preserve">Cihla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O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recyklace</w:t>
      </w:r>
    </w:p>
    <w:p w14:paraId="66249A3A" w14:textId="77777777"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17 02 01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Dřevo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O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skládka</w:t>
      </w:r>
    </w:p>
    <w:p w14:paraId="66249A3B" w14:textId="77777777"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17 02 03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 xml:space="preserve">Plast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O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skládka</w:t>
      </w:r>
    </w:p>
    <w:p w14:paraId="66249A3C" w14:textId="77777777"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17 04 01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 xml:space="preserve">Měď, bronz, mosaz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O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sběrna</w:t>
      </w:r>
    </w:p>
    <w:p w14:paraId="66249A3D" w14:textId="77777777"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17 04 02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Hliník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O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sběrna</w:t>
      </w:r>
    </w:p>
    <w:p w14:paraId="66249A3E" w14:textId="77777777"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17 04 05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 xml:space="preserve">Železo a ocel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 xml:space="preserve">O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sběrna</w:t>
      </w:r>
    </w:p>
    <w:p w14:paraId="66249A3F" w14:textId="77777777"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17 04 07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Směsné kovy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 xml:space="preserve">O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sběrna</w:t>
      </w:r>
    </w:p>
    <w:p w14:paraId="66249A40" w14:textId="77777777"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lastRenderedPageBreak/>
        <w:t>17 04 11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 xml:space="preserve">Odpad kabelů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 xml:space="preserve">O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skládka</w:t>
      </w:r>
    </w:p>
    <w:p w14:paraId="66249A41" w14:textId="77777777"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17 06 04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Izolační materiály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 xml:space="preserve">O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skládka</w:t>
      </w:r>
    </w:p>
    <w:p w14:paraId="66249A42" w14:textId="77777777"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20 01 01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 xml:space="preserve">Papír nebo lepenka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 xml:space="preserve">O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skládka</w:t>
      </w:r>
    </w:p>
    <w:p w14:paraId="66249A43" w14:textId="77777777"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A44" w14:textId="77777777"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Nakládání s odpady je řešeno v souladu s ustanoveními zákona o odpadech č.</w:t>
      </w:r>
    </w:p>
    <w:p w14:paraId="66249A45" w14:textId="77777777"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185/2001 Sb. a prováděcí vyhl. č. 93/2016 Sb., jejichž plnění bude ve výkonu autorizované</w:t>
      </w:r>
    </w:p>
    <w:p w14:paraId="66249A46" w14:textId="77777777"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dodavatelské firmy a budoucího provozovatele dokončené stavby.</w:t>
      </w:r>
    </w:p>
    <w:p w14:paraId="66249A47" w14:textId="77777777"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A48" w14:textId="77777777"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Elektrárna při své činnosti neprodukuje odpady ani emise, jedná se o přímou přeměnu sluneční energie na energii </w:t>
      </w:r>
      <w:r w:rsidR="000F7CCF" w:rsidRPr="00C904E7">
        <w:rPr>
          <w:rFonts w:ascii="Arial" w:hAnsi="Arial" w:cs="Arial"/>
          <w:sz w:val="22"/>
          <w:szCs w:val="22"/>
        </w:rPr>
        <w:t>elektrickou</w:t>
      </w:r>
      <w:r w:rsidRPr="00C904E7">
        <w:rPr>
          <w:rFonts w:ascii="Arial" w:hAnsi="Arial" w:cs="Arial"/>
          <w:sz w:val="22"/>
          <w:szCs w:val="22"/>
        </w:rPr>
        <w:t>.</w:t>
      </w:r>
    </w:p>
    <w:p w14:paraId="66249A49" w14:textId="77777777"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Hospodaření s dešťovou vodou není tento případ. Spotřeba el. energie pro stavbu v řádu jednotek</w:t>
      </w:r>
      <w:r w:rsidR="000F7CCF" w:rsidRPr="00C904E7">
        <w:rPr>
          <w:rFonts w:ascii="Arial" w:hAnsi="Arial" w:cs="Arial"/>
          <w:bCs/>
          <w:sz w:val="22"/>
          <w:szCs w:val="22"/>
        </w:rPr>
        <w:t xml:space="preserve"> až desítek</w:t>
      </w:r>
      <w:r w:rsidRPr="00C904E7">
        <w:rPr>
          <w:rFonts w:ascii="Arial" w:hAnsi="Arial" w:cs="Arial"/>
          <w:bCs/>
          <w:sz w:val="22"/>
          <w:szCs w:val="22"/>
        </w:rPr>
        <w:t xml:space="preserve"> kWh. Energetická náročnost není pro FVE uvažovaná, jedná se o výrobnu FVE – primární zdroj el. energie.</w:t>
      </w:r>
    </w:p>
    <w:p w14:paraId="66249A4A" w14:textId="77777777"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</w:p>
    <w:p w14:paraId="66249A4B" w14:textId="77777777"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i) základní předpoklady výstavby - časové údaje o rea</w:t>
      </w:r>
      <w:r w:rsidR="00E232D9" w:rsidRPr="00C904E7">
        <w:rPr>
          <w:rFonts w:ascii="Arial" w:hAnsi="Arial" w:cs="Arial"/>
          <w:bCs/>
          <w:sz w:val="22"/>
          <w:szCs w:val="22"/>
        </w:rPr>
        <w:t>lizaci stavby, členění na etapy:</w:t>
      </w:r>
    </w:p>
    <w:p w14:paraId="66249A4C" w14:textId="77777777"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Bez členění na e</w:t>
      </w:r>
      <w:r w:rsidR="00785C39">
        <w:rPr>
          <w:rFonts w:ascii="Arial" w:hAnsi="Arial" w:cs="Arial"/>
          <w:bCs/>
          <w:sz w:val="22"/>
          <w:szCs w:val="22"/>
        </w:rPr>
        <w:t>tapy, doba výstavby cca 2</w:t>
      </w:r>
      <w:r w:rsidR="00E232D9" w:rsidRPr="00C904E7">
        <w:rPr>
          <w:rFonts w:ascii="Arial" w:hAnsi="Arial" w:cs="Arial"/>
          <w:bCs/>
          <w:sz w:val="22"/>
          <w:szCs w:val="22"/>
        </w:rPr>
        <w:t xml:space="preserve"> měsíc</w:t>
      </w:r>
      <w:r w:rsidR="00785C39">
        <w:rPr>
          <w:rFonts w:ascii="Arial" w:hAnsi="Arial" w:cs="Arial"/>
          <w:bCs/>
          <w:sz w:val="22"/>
          <w:szCs w:val="22"/>
        </w:rPr>
        <w:t>e</w:t>
      </w:r>
      <w:r w:rsidR="00E232D9" w:rsidRPr="00C904E7">
        <w:rPr>
          <w:rFonts w:ascii="Arial" w:hAnsi="Arial" w:cs="Arial"/>
          <w:bCs/>
          <w:sz w:val="22"/>
          <w:szCs w:val="22"/>
        </w:rPr>
        <w:t>.</w:t>
      </w:r>
    </w:p>
    <w:p w14:paraId="66249A4D" w14:textId="77777777"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</w:p>
    <w:p w14:paraId="66249A4E" w14:textId="77777777" w:rsidR="005A0892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j) orientační náklady stavby:</w:t>
      </w:r>
    </w:p>
    <w:p w14:paraId="66249A4F" w14:textId="1BE0CF96"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0E0122">
        <w:rPr>
          <w:rFonts w:ascii="Arial" w:hAnsi="Arial" w:cs="Arial"/>
          <w:bCs/>
          <w:sz w:val="22"/>
          <w:szCs w:val="22"/>
        </w:rPr>
        <w:t xml:space="preserve">cca </w:t>
      </w:r>
      <w:r w:rsidR="00BC6BB9">
        <w:rPr>
          <w:rFonts w:ascii="Arial" w:hAnsi="Arial" w:cs="Arial"/>
          <w:bCs/>
          <w:sz w:val="22"/>
          <w:szCs w:val="22"/>
        </w:rPr>
        <w:t>9</w:t>
      </w:r>
      <w:r w:rsidR="003B0DBE">
        <w:rPr>
          <w:rFonts w:ascii="Arial" w:hAnsi="Arial" w:cs="Arial"/>
          <w:bCs/>
          <w:sz w:val="22"/>
          <w:szCs w:val="22"/>
        </w:rPr>
        <w:t xml:space="preserve"> </w:t>
      </w:r>
      <w:r w:rsidR="00BC6BB9">
        <w:rPr>
          <w:rFonts w:ascii="Arial" w:hAnsi="Arial" w:cs="Arial"/>
          <w:bCs/>
          <w:sz w:val="22"/>
          <w:szCs w:val="22"/>
        </w:rPr>
        <w:t>8</w:t>
      </w:r>
      <w:r w:rsidR="00037C0A">
        <w:rPr>
          <w:rFonts w:ascii="Arial" w:hAnsi="Arial" w:cs="Arial"/>
          <w:bCs/>
          <w:sz w:val="22"/>
          <w:szCs w:val="22"/>
        </w:rPr>
        <w:t>36</w:t>
      </w:r>
      <w:r w:rsidRPr="000E0122">
        <w:rPr>
          <w:rFonts w:ascii="Arial" w:hAnsi="Arial" w:cs="Arial"/>
          <w:bCs/>
          <w:sz w:val="22"/>
          <w:szCs w:val="22"/>
        </w:rPr>
        <w:t> </w:t>
      </w:r>
      <w:r w:rsidR="00037C0A">
        <w:rPr>
          <w:rFonts w:ascii="Arial" w:hAnsi="Arial" w:cs="Arial"/>
          <w:bCs/>
          <w:sz w:val="22"/>
          <w:szCs w:val="22"/>
        </w:rPr>
        <w:t>4</w:t>
      </w:r>
      <w:r w:rsidRPr="000E0122">
        <w:rPr>
          <w:rFonts w:ascii="Arial" w:hAnsi="Arial" w:cs="Arial"/>
          <w:bCs/>
          <w:sz w:val="22"/>
          <w:szCs w:val="22"/>
        </w:rPr>
        <w:t>00 Kč</w:t>
      </w:r>
      <w:r w:rsidR="00406490" w:rsidRPr="000E0122">
        <w:rPr>
          <w:rFonts w:ascii="Arial" w:hAnsi="Arial" w:cs="Arial"/>
          <w:bCs/>
          <w:sz w:val="22"/>
          <w:szCs w:val="22"/>
        </w:rPr>
        <w:t>.</w:t>
      </w:r>
    </w:p>
    <w:p w14:paraId="66249A50" w14:textId="77777777" w:rsidR="005A0892" w:rsidRPr="00C904E7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sz w:val="22"/>
          <w:szCs w:val="22"/>
        </w:rPr>
      </w:pPr>
    </w:p>
    <w:p w14:paraId="66249A51" w14:textId="77777777"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sz w:val="22"/>
          <w:szCs w:val="22"/>
        </w:rPr>
      </w:pPr>
      <w:r w:rsidRPr="00C904E7">
        <w:rPr>
          <w:rFonts w:ascii="Arial" w:hAnsi="Arial" w:cs="Arial"/>
          <w:b/>
          <w:bCs/>
          <w:sz w:val="22"/>
          <w:szCs w:val="22"/>
        </w:rPr>
        <w:t>B.2.2 Celkové urbanistické a architektonické řešení</w:t>
      </w:r>
    </w:p>
    <w:p w14:paraId="66249A52" w14:textId="77777777"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a) urbanismus - územní regulace, kompozice prostorového řešení,</w:t>
      </w:r>
    </w:p>
    <w:p w14:paraId="66249A53" w14:textId="77777777" w:rsidR="00406490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b) architektonické řešení - kompozice tvarového řešení, materiálové a barevné řešení.</w:t>
      </w:r>
    </w:p>
    <w:p w14:paraId="66249A54" w14:textId="77777777"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A55" w14:textId="77777777"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Na stavbu FVE nejsou kladeny zvláštní urbanistické, ani architektonické požadavky.</w:t>
      </w:r>
    </w:p>
    <w:p w14:paraId="66249A56" w14:textId="77777777" w:rsidR="00406490" w:rsidRPr="00C904E7" w:rsidRDefault="00406490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</w:p>
    <w:p w14:paraId="66249A57" w14:textId="77777777"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B.2.3 Celkové provozní řešení, technologie výroby:</w:t>
      </w:r>
    </w:p>
    <w:p w14:paraId="66249A58" w14:textId="77777777"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FVE bude sloužit pro přímou výrobu elektrické energie z energie slunečního záření. Vyrobená el. energie bude přednostně spotřebovaná v reálu (odběrném místě), případné přebytky budou převedeny do distribuční soustavy </w:t>
      </w:r>
      <w:r w:rsidR="00560338">
        <w:rPr>
          <w:rFonts w:ascii="Arial" w:hAnsi="Arial" w:cs="Arial"/>
          <w:sz w:val="22"/>
          <w:szCs w:val="22"/>
        </w:rPr>
        <w:t>E.ON D</w:t>
      </w:r>
      <w:r w:rsidR="002A5776">
        <w:rPr>
          <w:rFonts w:ascii="Arial" w:hAnsi="Arial" w:cs="Arial"/>
          <w:sz w:val="22"/>
          <w:szCs w:val="22"/>
        </w:rPr>
        <w:t>istribuce</w:t>
      </w:r>
      <w:r w:rsidRPr="00C904E7">
        <w:rPr>
          <w:rFonts w:ascii="Arial" w:hAnsi="Arial" w:cs="Arial"/>
          <w:sz w:val="22"/>
          <w:szCs w:val="22"/>
        </w:rPr>
        <w:t>, a.s.</w:t>
      </w:r>
    </w:p>
    <w:p w14:paraId="66249A59" w14:textId="77777777" w:rsidR="00D17AAF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</w:p>
    <w:p w14:paraId="66249A5A" w14:textId="77777777"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B.2.4 Bezbariérové užívání stavby</w:t>
      </w:r>
    </w:p>
    <w:p w14:paraId="66249A5B" w14:textId="77777777"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Zásady řešení přístupnosti a užívání stavby osobami se sníženou schopností pohybu nebo orientace včetně údajů o podmínkách pro výkon práce osob se zdravotním postižením.:</w:t>
      </w:r>
    </w:p>
    <w:p w14:paraId="66249A5C" w14:textId="77777777"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Není tento případ, jedná se o výrobnu el. energie.</w:t>
      </w:r>
    </w:p>
    <w:p w14:paraId="66249A5D" w14:textId="77777777"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</w:p>
    <w:p w14:paraId="66249A5E" w14:textId="77777777"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B.2.5 Bezpečnost při užívání stavby</w:t>
      </w:r>
    </w:p>
    <w:p w14:paraId="66249A5F" w14:textId="77777777"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Při stavbě je nutné dbát všech platných bezpečnostních předpisů   Je třeba dodržovat příslušná ustanovení zákona č. 262/2006 Sb. (Zákoník práce), zákona č. 309/2006 Sb. (o zajištění dalších podmínek bezpečnosti a ochrany zdraví při práci) ve znění pozdějších předpisů, elektrotechnických předpisů – zejména ČSN EN 50110-1ed. 3.</w:t>
      </w:r>
    </w:p>
    <w:p w14:paraId="66249A60" w14:textId="77777777"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Zařízení smějí obsluhovat osoby bez elektrotechnické kvalifikace dle §3vyhl. ČÚBP č. 50/1978 Sb. – seznámení v souladu s návody k obsluze. Obsluhu přístrojů v rozvaděčích a veškeré údržbářské práce na el. zařízení smí vykonávat pouze pracovníci s příslušnou kvalifikací:</w:t>
      </w:r>
    </w:p>
    <w:p w14:paraId="66249A61" w14:textId="77777777" w:rsidR="00D17AAF" w:rsidRPr="00C904E7" w:rsidRDefault="00D17AAF" w:rsidP="000735DE">
      <w:pPr>
        <w:spacing w:before="120" w:line="240" w:lineRule="atLeast"/>
        <w:ind w:left="426" w:firstLine="283"/>
        <w:rPr>
          <w:rFonts w:ascii="Arial" w:hAnsi="Arial" w:cs="Arial"/>
        </w:rPr>
      </w:pPr>
    </w:p>
    <w:p w14:paraId="66249A62" w14:textId="77777777" w:rsidR="00D17AAF" w:rsidRPr="00C904E7" w:rsidRDefault="00D17AAF" w:rsidP="000735DE">
      <w:pPr>
        <w:ind w:left="709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§ 3 pracovníci seznámení </w:t>
      </w:r>
      <w:r w:rsidRPr="00C904E7">
        <w:rPr>
          <w:rFonts w:ascii="Arial" w:hAnsi="Arial" w:cs="Arial"/>
          <w:sz w:val="22"/>
          <w:szCs w:val="22"/>
        </w:rPr>
        <w:tab/>
        <w:t>- obsluha elektrického zařízení mn, nn s krytím IP 20 a vyšším</w:t>
      </w:r>
    </w:p>
    <w:p w14:paraId="66249A63" w14:textId="77777777" w:rsidR="00D17AAF" w:rsidRPr="00C904E7" w:rsidRDefault="00D17AAF" w:rsidP="000735DE">
      <w:pPr>
        <w:ind w:left="709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§ 5 pracovníci znalí (a vyšší)</w:t>
      </w:r>
      <w:r w:rsidRPr="00C904E7">
        <w:rPr>
          <w:rFonts w:ascii="Arial" w:hAnsi="Arial" w:cs="Arial"/>
          <w:sz w:val="22"/>
          <w:szCs w:val="22"/>
        </w:rPr>
        <w:tab/>
        <w:t xml:space="preserve">- obsluha elektrického zařízení mn, nn s krytím IP 1x a menším </w:t>
      </w:r>
    </w:p>
    <w:p w14:paraId="66249A64" w14:textId="77777777" w:rsidR="00D17AAF" w:rsidRPr="00C904E7" w:rsidRDefault="00D17AAF" w:rsidP="000735DE">
      <w:pPr>
        <w:ind w:left="709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- obsluha elektrického zařízení vn</w:t>
      </w:r>
    </w:p>
    <w:p w14:paraId="66249A65" w14:textId="77777777" w:rsidR="00D17AAF" w:rsidRPr="00C904E7" w:rsidRDefault="00D17AAF" w:rsidP="000735DE">
      <w:pPr>
        <w:ind w:left="709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- práce na elektrických zařízeních</w:t>
      </w:r>
    </w:p>
    <w:p w14:paraId="66249A66" w14:textId="77777777" w:rsidR="00D17AAF" w:rsidRPr="00C904E7" w:rsidRDefault="00D17AAF" w:rsidP="000735DE">
      <w:pPr>
        <w:ind w:left="709"/>
        <w:rPr>
          <w:rFonts w:ascii="Arial" w:hAnsi="Arial" w:cs="Arial"/>
          <w:sz w:val="22"/>
          <w:szCs w:val="22"/>
        </w:rPr>
      </w:pPr>
    </w:p>
    <w:p w14:paraId="66249A67" w14:textId="77777777" w:rsidR="00D17AAF" w:rsidRPr="00C904E7" w:rsidRDefault="00D17AAF" w:rsidP="007A48F8">
      <w:pPr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Tyto osoby musí prokázat znalost místních provozních a bezpečnostních předpisů, protipožárních opatř</w:t>
      </w:r>
      <w:r w:rsidR="003B7790" w:rsidRPr="00C904E7">
        <w:rPr>
          <w:rFonts w:ascii="Arial" w:hAnsi="Arial" w:cs="Arial"/>
          <w:sz w:val="22"/>
          <w:szCs w:val="22"/>
        </w:rPr>
        <w:t>en</w:t>
      </w:r>
      <w:r w:rsidRPr="00C904E7">
        <w:rPr>
          <w:rFonts w:ascii="Arial" w:hAnsi="Arial" w:cs="Arial"/>
          <w:sz w:val="22"/>
          <w:szCs w:val="22"/>
        </w:rPr>
        <w:t>í, první pomoci při úrazech elektřinou a znalost postupu a způsobu hlášení závad na svěřeném zařízení.</w:t>
      </w:r>
    </w:p>
    <w:p w14:paraId="66249A68" w14:textId="77777777"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</w:p>
    <w:p w14:paraId="66249A69" w14:textId="77777777"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B.2.6 Základní charakteristika objektů</w:t>
      </w:r>
    </w:p>
    <w:p w14:paraId="66249A6A" w14:textId="77777777"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a) stavební řešení:</w:t>
      </w:r>
    </w:p>
    <w:p w14:paraId="66249A6B" w14:textId="77777777" w:rsidR="00D17AAF" w:rsidRPr="00C904E7" w:rsidRDefault="00FE7646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lastRenderedPageBreak/>
        <w:t xml:space="preserve">Hliníkové </w:t>
      </w:r>
      <w:r w:rsidR="00560338">
        <w:rPr>
          <w:rFonts w:ascii="Arial" w:hAnsi="Arial" w:cs="Arial"/>
          <w:bCs/>
          <w:sz w:val="22"/>
          <w:szCs w:val="22"/>
        </w:rPr>
        <w:t>příchytné</w:t>
      </w:r>
      <w:r w:rsidR="00F17972">
        <w:rPr>
          <w:rFonts w:ascii="Arial" w:hAnsi="Arial" w:cs="Arial"/>
          <w:bCs/>
          <w:sz w:val="22"/>
          <w:szCs w:val="22"/>
        </w:rPr>
        <w:t xml:space="preserve"> </w:t>
      </w:r>
      <w:r w:rsidRPr="00C904E7">
        <w:rPr>
          <w:rFonts w:ascii="Arial" w:hAnsi="Arial" w:cs="Arial"/>
          <w:bCs/>
          <w:sz w:val="22"/>
          <w:szCs w:val="22"/>
        </w:rPr>
        <w:t>střešní</w:t>
      </w:r>
      <w:r w:rsidR="00D17AAF" w:rsidRPr="00C904E7">
        <w:rPr>
          <w:rFonts w:ascii="Arial" w:hAnsi="Arial" w:cs="Arial"/>
          <w:bCs/>
          <w:sz w:val="22"/>
          <w:szCs w:val="22"/>
        </w:rPr>
        <w:t xml:space="preserve"> </w:t>
      </w:r>
      <w:r w:rsidR="001F580E">
        <w:rPr>
          <w:rFonts w:ascii="Arial" w:hAnsi="Arial" w:cs="Arial"/>
          <w:bCs/>
          <w:sz w:val="22"/>
          <w:szCs w:val="22"/>
        </w:rPr>
        <w:t xml:space="preserve">(zátěžové) </w:t>
      </w:r>
      <w:r w:rsidR="00D17AAF" w:rsidRPr="00C904E7">
        <w:rPr>
          <w:rFonts w:ascii="Arial" w:hAnsi="Arial" w:cs="Arial"/>
          <w:bCs/>
          <w:sz w:val="22"/>
          <w:szCs w:val="22"/>
        </w:rPr>
        <w:t>konstrukce</w:t>
      </w:r>
      <w:r w:rsidR="003B0DBE">
        <w:rPr>
          <w:rFonts w:ascii="Arial" w:hAnsi="Arial" w:cs="Arial"/>
          <w:bCs/>
          <w:sz w:val="22"/>
          <w:szCs w:val="22"/>
        </w:rPr>
        <w:t xml:space="preserve"> </w:t>
      </w:r>
      <w:r w:rsidR="00D17AAF" w:rsidRPr="00C904E7">
        <w:rPr>
          <w:rFonts w:ascii="Arial" w:hAnsi="Arial" w:cs="Arial"/>
          <w:bCs/>
          <w:sz w:val="22"/>
          <w:szCs w:val="22"/>
        </w:rPr>
        <w:t xml:space="preserve">s FV panely na </w:t>
      </w:r>
      <w:r w:rsidR="001F580E">
        <w:rPr>
          <w:rFonts w:ascii="Arial" w:hAnsi="Arial" w:cs="Arial"/>
          <w:bCs/>
          <w:sz w:val="22"/>
          <w:szCs w:val="22"/>
        </w:rPr>
        <w:t xml:space="preserve">rovnou </w:t>
      </w:r>
      <w:r w:rsidR="00D17AAF" w:rsidRPr="00C904E7">
        <w:rPr>
          <w:rFonts w:ascii="Arial" w:hAnsi="Arial" w:cs="Arial"/>
          <w:bCs/>
          <w:sz w:val="22"/>
          <w:szCs w:val="22"/>
        </w:rPr>
        <w:t>střechu</w:t>
      </w:r>
      <w:r w:rsidR="00560338">
        <w:rPr>
          <w:rFonts w:ascii="Arial" w:hAnsi="Arial" w:cs="Arial"/>
          <w:bCs/>
          <w:sz w:val="22"/>
          <w:szCs w:val="22"/>
        </w:rPr>
        <w:t>,</w:t>
      </w:r>
      <w:r w:rsidR="00D17AAF" w:rsidRPr="00C904E7">
        <w:rPr>
          <w:rFonts w:ascii="Arial" w:hAnsi="Arial" w:cs="Arial"/>
          <w:bCs/>
          <w:sz w:val="22"/>
          <w:szCs w:val="22"/>
        </w:rPr>
        <w:t xml:space="preserve"> měniče a rozvaděče budou umístěn</w:t>
      </w:r>
      <w:r w:rsidR="00411743" w:rsidRPr="00C904E7">
        <w:rPr>
          <w:rFonts w:ascii="Arial" w:hAnsi="Arial" w:cs="Arial"/>
          <w:bCs/>
          <w:sz w:val="22"/>
          <w:szCs w:val="22"/>
        </w:rPr>
        <w:t>y</w:t>
      </w:r>
      <w:r w:rsidR="003B0DBE">
        <w:rPr>
          <w:rFonts w:ascii="Arial" w:hAnsi="Arial" w:cs="Arial"/>
          <w:bCs/>
          <w:sz w:val="22"/>
          <w:szCs w:val="22"/>
        </w:rPr>
        <w:t xml:space="preserve"> </w:t>
      </w:r>
      <w:r w:rsidR="00411743" w:rsidRPr="00C904E7">
        <w:rPr>
          <w:rFonts w:ascii="Arial" w:hAnsi="Arial" w:cs="Arial"/>
          <w:bCs/>
          <w:sz w:val="22"/>
          <w:szCs w:val="22"/>
        </w:rPr>
        <w:t xml:space="preserve">dle požadavků PBŘ </w:t>
      </w:r>
      <w:r w:rsidR="003B0DBE">
        <w:rPr>
          <w:rFonts w:ascii="Arial" w:hAnsi="Arial" w:cs="Arial"/>
          <w:bCs/>
          <w:sz w:val="22"/>
          <w:szCs w:val="22"/>
        </w:rPr>
        <w:t>v technologické místnosti objektu</w:t>
      </w:r>
      <w:r w:rsidR="001F580E">
        <w:rPr>
          <w:rFonts w:ascii="Arial" w:hAnsi="Arial" w:cs="Arial"/>
          <w:bCs/>
          <w:sz w:val="22"/>
          <w:szCs w:val="22"/>
        </w:rPr>
        <w:t xml:space="preserve"> a/nebo v rozvodných místnostech</w:t>
      </w:r>
      <w:r w:rsidR="00560338">
        <w:rPr>
          <w:rFonts w:ascii="Arial" w:hAnsi="Arial" w:cs="Arial"/>
          <w:bCs/>
          <w:sz w:val="22"/>
          <w:szCs w:val="22"/>
        </w:rPr>
        <w:t>.</w:t>
      </w:r>
    </w:p>
    <w:p w14:paraId="66249A6C" w14:textId="77777777" w:rsidR="00240D40" w:rsidRPr="00C904E7" w:rsidRDefault="00240D40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</w:p>
    <w:p w14:paraId="66249A6D" w14:textId="77777777"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b) konstrukční a materiálové řešení:</w:t>
      </w:r>
    </w:p>
    <w:p w14:paraId="66249A6E" w14:textId="77777777"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 xml:space="preserve">Konstrukční systém </w:t>
      </w:r>
      <w:r w:rsidR="00D863B3" w:rsidRPr="00C904E7">
        <w:rPr>
          <w:rFonts w:ascii="Arial" w:hAnsi="Arial" w:cs="Arial"/>
          <w:bCs/>
          <w:sz w:val="22"/>
          <w:szCs w:val="22"/>
        </w:rPr>
        <w:t>se skládá z</w:t>
      </w:r>
      <w:r w:rsidR="00785C39">
        <w:rPr>
          <w:rFonts w:ascii="Arial" w:hAnsi="Arial" w:cs="Arial"/>
          <w:bCs/>
          <w:sz w:val="22"/>
          <w:szCs w:val="22"/>
        </w:rPr>
        <w:t>e samonosných</w:t>
      </w:r>
      <w:r w:rsidR="00D863B3" w:rsidRPr="00C904E7">
        <w:rPr>
          <w:rFonts w:ascii="Arial" w:hAnsi="Arial" w:cs="Arial"/>
          <w:bCs/>
          <w:sz w:val="22"/>
          <w:szCs w:val="22"/>
        </w:rPr>
        <w:t> prvků a nosných hliníkových profilů</w:t>
      </w:r>
      <w:r w:rsidRPr="00C904E7">
        <w:rPr>
          <w:rFonts w:ascii="Arial" w:hAnsi="Arial" w:cs="Arial"/>
          <w:bCs/>
          <w:sz w:val="22"/>
          <w:szCs w:val="22"/>
        </w:rPr>
        <w:t>, materiály jsou běžně používané pro výstavbu FVE, hliníkové konstrukce, FV panely v Al rámu, propojovací kabeláž a rozvaděč, střídače.</w:t>
      </w:r>
    </w:p>
    <w:p w14:paraId="66249A6F" w14:textId="77777777"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</w:p>
    <w:p w14:paraId="66249A70" w14:textId="77777777" w:rsidR="005A0892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c) mechanická odolnost a stabilita:</w:t>
      </w:r>
    </w:p>
    <w:p w14:paraId="66249A71" w14:textId="77777777" w:rsidR="00D17AAF" w:rsidRPr="00C904E7" w:rsidRDefault="00915965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 xml:space="preserve">Statické posouzení </w:t>
      </w:r>
      <w:r>
        <w:rPr>
          <w:rFonts w:ascii="Arial" w:hAnsi="Arial" w:cs="Arial"/>
          <w:bCs/>
          <w:sz w:val="22"/>
          <w:szCs w:val="22"/>
        </w:rPr>
        <w:t xml:space="preserve">rozložení </w:t>
      </w:r>
      <w:r w:rsidR="006D4302">
        <w:rPr>
          <w:rFonts w:ascii="Arial" w:hAnsi="Arial" w:cs="Arial"/>
          <w:bCs/>
          <w:sz w:val="22"/>
          <w:szCs w:val="22"/>
        </w:rPr>
        <w:t>FV panelů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C904E7">
        <w:rPr>
          <w:rFonts w:ascii="Arial" w:hAnsi="Arial" w:cs="Arial"/>
          <w:bCs/>
          <w:sz w:val="22"/>
          <w:szCs w:val="22"/>
        </w:rPr>
        <w:t>tvoří samostatný dokument.</w:t>
      </w:r>
      <w:r w:rsidR="00064FC5">
        <w:rPr>
          <w:rFonts w:ascii="Arial" w:hAnsi="Arial" w:cs="Arial"/>
          <w:bCs/>
          <w:sz w:val="22"/>
          <w:szCs w:val="22"/>
        </w:rPr>
        <w:t xml:space="preserve"> N</w:t>
      </w:r>
      <w:r w:rsidR="00560338">
        <w:rPr>
          <w:rFonts w:ascii="Arial" w:hAnsi="Arial" w:cs="Arial"/>
          <w:bCs/>
          <w:sz w:val="22"/>
          <w:szCs w:val="22"/>
        </w:rPr>
        <w:t>a</w:t>
      </w:r>
      <w:r w:rsidR="00064FC5">
        <w:rPr>
          <w:rFonts w:ascii="Arial" w:hAnsi="Arial" w:cs="Arial"/>
          <w:bCs/>
          <w:sz w:val="22"/>
          <w:szCs w:val="22"/>
        </w:rPr>
        <w:t xml:space="preserve"> </w:t>
      </w:r>
      <w:r w:rsidR="001F580E">
        <w:rPr>
          <w:rFonts w:ascii="Arial" w:hAnsi="Arial" w:cs="Arial"/>
          <w:bCs/>
          <w:sz w:val="22"/>
          <w:szCs w:val="22"/>
        </w:rPr>
        <w:t>rovné</w:t>
      </w:r>
      <w:r w:rsidR="00064FC5">
        <w:rPr>
          <w:rFonts w:ascii="Arial" w:hAnsi="Arial" w:cs="Arial"/>
          <w:bCs/>
          <w:sz w:val="22"/>
          <w:szCs w:val="22"/>
        </w:rPr>
        <w:t xml:space="preserve"> střeše budou konstrukce při</w:t>
      </w:r>
      <w:r w:rsidR="001F580E">
        <w:rPr>
          <w:rFonts w:ascii="Arial" w:hAnsi="Arial" w:cs="Arial"/>
          <w:bCs/>
          <w:sz w:val="22"/>
          <w:szCs w:val="22"/>
        </w:rPr>
        <w:t>chyceny</w:t>
      </w:r>
      <w:r w:rsidR="00064FC5">
        <w:rPr>
          <w:rFonts w:ascii="Arial" w:hAnsi="Arial" w:cs="Arial"/>
          <w:bCs/>
          <w:sz w:val="22"/>
          <w:szCs w:val="22"/>
        </w:rPr>
        <w:t xml:space="preserve"> ke skeletu střechy</w:t>
      </w:r>
      <w:r w:rsidR="001F580E">
        <w:rPr>
          <w:rFonts w:ascii="Arial" w:hAnsi="Arial" w:cs="Arial"/>
          <w:bCs/>
          <w:sz w:val="22"/>
          <w:szCs w:val="22"/>
        </w:rPr>
        <w:t xml:space="preserve"> zátěžovými bloky nebo kotevními šrouby dle vysoutěžené technologie</w:t>
      </w:r>
      <w:r w:rsidR="00064FC5">
        <w:rPr>
          <w:rFonts w:ascii="Arial" w:hAnsi="Arial" w:cs="Arial"/>
          <w:bCs/>
          <w:sz w:val="22"/>
          <w:szCs w:val="22"/>
        </w:rPr>
        <w:t>.</w:t>
      </w:r>
    </w:p>
    <w:p w14:paraId="66249A72" w14:textId="77777777"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</w:p>
    <w:p w14:paraId="66249A73" w14:textId="77777777" w:rsidR="006A5FCF" w:rsidRPr="00C904E7" w:rsidRDefault="006A5FC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B.2.7 Základní charakteristika technických a technologických zařízení</w:t>
      </w:r>
    </w:p>
    <w:p w14:paraId="66249A74" w14:textId="77777777" w:rsidR="006A5FCF" w:rsidRPr="00C904E7" w:rsidRDefault="006A5FC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a) technické řešení,</w:t>
      </w:r>
    </w:p>
    <w:p w14:paraId="66249A75" w14:textId="77777777" w:rsidR="006A5FCF" w:rsidRPr="00C904E7" w:rsidRDefault="006A5FC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Zapojení FV panelů do stri</w:t>
      </w:r>
      <w:r w:rsidR="008E5DB5" w:rsidRPr="00C904E7">
        <w:rPr>
          <w:rFonts w:ascii="Arial" w:hAnsi="Arial" w:cs="Arial"/>
          <w:bCs/>
          <w:sz w:val="22"/>
          <w:szCs w:val="22"/>
        </w:rPr>
        <w:t>n</w:t>
      </w:r>
      <w:r w:rsidRPr="00C904E7">
        <w:rPr>
          <w:rFonts w:ascii="Arial" w:hAnsi="Arial" w:cs="Arial"/>
          <w:bCs/>
          <w:sz w:val="22"/>
          <w:szCs w:val="22"/>
        </w:rPr>
        <w:t>gů, následně do střídačů DC/AC, přes systém ochran napojeno do elektroinstalace objektu. Detailní popis viz Technická zpráva.</w:t>
      </w:r>
    </w:p>
    <w:p w14:paraId="66249A76" w14:textId="77777777" w:rsidR="006A5FCF" w:rsidRPr="00C904E7" w:rsidRDefault="006A5FC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</w:p>
    <w:p w14:paraId="66249A77" w14:textId="77777777" w:rsidR="00D17AAF" w:rsidRPr="00C904E7" w:rsidRDefault="006A5FC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b) výčet technických a technologických zařízení.</w:t>
      </w:r>
    </w:p>
    <w:p w14:paraId="66249A78" w14:textId="77777777" w:rsidR="006C48F6" w:rsidRPr="00C904E7" w:rsidRDefault="006A5FCF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 xml:space="preserve">FV panely, střešní konstrukce, propojovací kabeláž, střídače DC/AC a rozvaděče vč. elektroinstalace a ochran. </w:t>
      </w:r>
      <w:r w:rsidRPr="00C904E7">
        <w:rPr>
          <w:rFonts w:ascii="Arial" w:hAnsi="Arial" w:cs="Arial"/>
          <w:sz w:val="22"/>
          <w:szCs w:val="22"/>
        </w:rPr>
        <w:t>FVE tvoří jeden technologický celek.</w:t>
      </w:r>
    </w:p>
    <w:p w14:paraId="66249A79" w14:textId="77777777" w:rsidR="006A5FCF" w:rsidRPr="00C904E7" w:rsidRDefault="006A5FCF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A7A" w14:textId="77777777" w:rsidR="00A54BF9" w:rsidRPr="00C904E7" w:rsidRDefault="00A54B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B.2.8 Zásady požárně bezpečnostního řešení</w:t>
      </w:r>
    </w:p>
    <w:p w14:paraId="66249A7B" w14:textId="77777777" w:rsidR="00A54BF9" w:rsidRDefault="00A54B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Viz samostatný dokument.</w:t>
      </w:r>
    </w:p>
    <w:p w14:paraId="66249A7C" w14:textId="77777777" w:rsidR="0012456E" w:rsidRDefault="0012456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A7D" w14:textId="77777777" w:rsidR="00AA02E4" w:rsidRDefault="000725D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Požární bezpečnost obecně: </w:t>
      </w:r>
    </w:p>
    <w:p w14:paraId="66249A7E" w14:textId="77777777" w:rsidR="00AA02E4" w:rsidRDefault="00AA02E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AA02E4">
        <w:rPr>
          <w:rFonts w:ascii="Arial" w:hAnsi="Arial" w:cs="Arial"/>
          <w:sz w:val="22"/>
          <w:szCs w:val="22"/>
        </w:rPr>
        <w:t>Požární bezpečnost instalace fotovoltaické elektrárny a její napojení do elektroinstalace objektu je řešena dle ČSN 73 0834, ČSN 73 0804 a norem souvisejících</w:t>
      </w:r>
      <w:r>
        <w:rPr>
          <w:rFonts w:ascii="Arial" w:hAnsi="Arial" w:cs="Arial"/>
          <w:sz w:val="22"/>
          <w:szCs w:val="22"/>
        </w:rPr>
        <w:t>.</w:t>
      </w:r>
    </w:p>
    <w:p w14:paraId="66249A7F" w14:textId="77777777" w:rsidR="00AA02E4" w:rsidRDefault="00AA02E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AA02E4">
        <w:rPr>
          <w:rFonts w:ascii="Arial" w:hAnsi="Arial" w:cs="Arial"/>
          <w:sz w:val="22"/>
          <w:szCs w:val="22"/>
        </w:rPr>
        <w:t>Požadavky na požární odolnost konstrukcí FV panelů se nestanoví, jedná se o případ podle čl. 9.8.7 ČSN 73 0804, tj. konstrukce podporující technologické zařízení. Ty mají vykazovat požární odolnost dle tabulky 10, položka 8 v případech, kde by zřícení těchto konstrukcí přispělo k rozšíření požáru.</w:t>
      </w:r>
      <w:r w:rsidR="00663CE5">
        <w:rPr>
          <w:rFonts w:ascii="Arial" w:hAnsi="Arial" w:cs="Arial"/>
          <w:sz w:val="22"/>
          <w:szCs w:val="22"/>
        </w:rPr>
        <w:t xml:space="preserve"> </w:t>
      </w:r>
      <w:r w:rsidRPr="00AA02E4">
        <w:rPr>
          <w:rFonts w:ascii="Arial" w:hAnsi="Arial" w:cs="Arial"/>
          <w:sz w:val="22"/>
          <w:szCs w:val="22"/>
        </w:rPr>
        <w:t>Rám, tj. konstrukce podporující technologické zařízení, je z nehořlavých materiálů, množství a hmotnost kabelů nepřesáhne požární zatížení odpovídající prostoru bez požárního rizika.</w:t>
      </w:r>
    </w:p>
    <w:p w14:paraId="66249A80" w14:textId="77777777" w:rsidR="00AA02E4" w:rsidRDefault="00AA02E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AA02E4">
        <w:rPr>
          <w:rFonts w:ascii="Arial" w:hAnsi="Arial" w:cs="Arial"/>
          <w:sz w:val="22"/>
          <w:szCs w:val="22"/>
        </w:rPr>
        <w:t>Podle čl. 6.2.1 ČSN 73 0810 všechny prostupy rozvodů a instalací požárně dělícími konstrukcemi musí být požárně utěsněny v souladu s ČSN 73 0810 kapitola 6.2.</w:t>
      </w:r>
    </w:p>
    <w:p w14:paraId="66249A81" w14:textId="77777777" w:rsidR="00AA02E4" w:rsidRPr="00AA02E4" w:rsidRDefault="00AA02E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AA02E4">
        <w:rPr>
          <w:rFonts w:ascii="Arial" w:hAnsi="Arial" w:cs="Arial"/>
          <w:sz w:val="22"/>
          <w:szCs w:val="22"/>
        </w:rPr>
        <w:t>V souladu s čl. 7.5 ČSN 730804 otevřené technologické zařízení nemusí být vybaveno stabilním hasícím zařízením.</w:t>
      </w:r>
    </w:p>
    <w:p w14:paraId="66249A82" w14:textId="77777777" w:rsidR="00AA02E4" w:rsidRPr="00AA02E4" w:rsidRDefault="00AA02E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AA02E4">
        <w:rPr>
          <w:rFonts w:ascii="Arial" w:hAnsi="Arial" w:cs="Arial"/>
          <w:sz w:val="22"/>
          <w:szCs w:val="22"/>
        </w:rPr>
        <w:t>V souladu s čl. 7.5 ČSN 730804 se u otevřeného technologického zařízení neuvažuje instalace samočinného odvětracího zařízení.</w:t>
      </w:r>
    </w:p>
    <w:p w14:paraId="66249A83" w14:textId="77777777" w:rsidR="00AA02E4" w:rsidRDefault="00AA02E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AA02E4">
        <w:rPr>
          <w:rFonts w:ascii="Arial" w:hAnsi="Arial" w:cs="Arial"/>
          <w:sz w:val="22"/>
          <w:szCs w:val="22"/>
        </w:rPr>
        <w:t>V souladu s čl. 7.2.1 ČSN 730804 otevřené technologické zařízení nemusí být vybaveno elektrickou požární signalizací.</w:t>
      </w:r>
    </w:p>
    <w:p w14:paraId="66249A84" w14:textId="77777777" w:rsidR="000725D9" w:rsidRPr="00C904E7" w:rsidRDefault="000725D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Zhotovitel v oblasti PO je povinen:</w:t>
      </w:r>
    </w:p>
    <w:p w14:paraId="66249A85" w14:textId="77777777" w:rsidR="000725D9" w:rsidRPr="00C904E7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sz w:val="22"/>
        </w:rPr>
      </w:pPr>
      <w:r w:rsidRPr="00C904E7">
        <w:rPr>
          <w:rFonts w:ascii="Arial" w:hAnsi="Arial" w:cs="Arial"/>
          <w:sz w:val="22"/>
        </w:rPr>
        <w:t>Zajistit zákaz kouření, svařování, manipulaci s otevřeným ohněm a požárně nebezpečnými látkami, zejména v prostorách se zvýšeným požárním nebezpečím, § 4, Zákona o požární ochraně číslo 133/1985 Sb. ve znění pozdějších předpisů.</w:t>
      </w:r>
    </w:p>
    <w:p w14:paraId="66249A86" w14:textId="77777777" w:rsidR="000725D9" w:rsidRPr="00C904E7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sz w:val="22"/>
        </w:rPr>
      </w:pPr>
      <w:r w:rsidRPr="00C904E7">
        <w:rPr>
          <w:rFonts w:ascii="Arial" w:hAnsi="Arial" w:cs="Arial"/>
          <w:sz w:val="22"/>
        </w:rPr>
        <w:t>Zajistit volný přístup k hasicím přístrojům, požárním hydrantům a požárním zařízením.</w:t>
      </w:r>
    </w:p>
    <w:p w14:paraId="66249A87" w14:textId="77777777" w:rsidR="000725D9" w:rsidRPr="00C904E7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sz w:val="22"/>
        </w:rPr>
      </w:pPr>
      <w:r w:rsidRPr="00C904E7">
        <w:rPr>
          <w:rFonts w:ascii="Arial" w:hAnsi="Arial" w:cs="Arial"/>
          <w:sz w:val="22"/>
        </w:rPr>
        <w:t>Řádně označit své prostory, objekty, pracoviště, ve vztahu k požární ochraně v souladu s NV 375/2017 Sb.</w:t>
      </w:r>
    </w:p>
    <w:p w14:paraId="66249A88" w14:textId="77777777" w:rsidR="000725D9" w:rsidRPr="00C904E7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sz w:val="22"/>
        </w:rPr>
      </w:pPr>
      <w:r w:rsidRPr="00C904E7">
        <w:rPr>
          <w:rFonts w:ascii="Arial" w:hAnsi="Arial" w:cs="Arial"/>
          <w:sz w:val="22"/>
        </w:rPr>
        <w:t xml:space="preserve">Nahlásit zástupci objednatele druhy, množství, počet skladovaných hořlavých látek a materiálů, tyto ukládat a skladovat dle ČSN 65 0201. </w:t>
      </w:r>
    </w:p>
    <w:p w14:paraId="66249A89" w14:textId="77777777" w:rsidR="000725D9" w:rsidRPr="00C904E7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sz w:val="22"/>
        </w:rPr>
      </w:pPr>
      <w:r w:rsidRPr="00C904E7">
        <w:rPr>
          <w:rFonts w:ascii="Arial" w:hAnsi="Arial" w:cs="Arial"/>
          <w:sz w:val="22"/>
        </w:rPr>
        <w:t>Bez odkladu nahlásit zástupci objednatele každý vznik požáru v prostorách nebo objektech, ve kterých provádí zhotovení díla a dále postupovat podle § 5 Zákona č. 133 /1985 Sb., ve znění pozdějších předpisů.</w:t>
      </w:r>
    </w:p>
    <w:p w14:paraId="66249A8A" w14:textId="77777777" w:rsidR="000725D9" w:rsidRPr="00C904E7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sz w:val="22"/>
        </w:rPr>
      </w:pPr>
      <w:r w:rsidRPr="00C904E7">
        <w:rPr>
          <w:rFonts w:ascii="Arial" w:hAnsi="Arial" w:cs="Arial"/>
          <w:sz w:val="22"/>
        </w:rPr>
        <w:lastRenderedPageBreak/>
        <w:t>Nahradit všechny škody a náklady objednatele, spojené s případným zaviněným požárem nebo použitím věcných prostředků požární ochrany a použitím požární techniky nebo požárně bezpečnostního zařízení.</w:t>
      </w:r>
    </w:p>
    <w:p w14:paraId="66249A8B" w14:textId="77777777" w:rsidR="000725D9" w:rsidRPr="00C904E7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sz w:val="22"/>
        </w:rPr>
      </w:pPr>
      <w:r w:rsidRPr="00C904E7">
        <w:rPr>
          <w:rFonts w:ascii="Arial" w:hAnsi="Arial" w:cs="Arial"/>
          <w:sz w:val="22"/>
        </w:rPr>
        <w:t>Dodržovat technické podmínky a návody, vztahující se k požární bezpečnosti výrobků nebo činností.</w:t>
      </w:r>
    </w:p>
    <w:p w14:paraId="66249A8C" w14:textId="77777777" w:rsidR="000725D9" w:rsidRPr="00C904E7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sz w:val="22"/>
        </w:rPr>
      </w:pPr>
      <w:r w:rsidRPr="00C904E7">
        <w:rPr>
          <w:rFonts w:ascii="Arial" w:hAnsi="Arial" w:cs="Arial"/>
          <w:sz w:val="22"/>
        </w:rPr>
        <w:t>Při svařování postupovat v souladu s vyhláškou Ministerstva vnitra ČR č. 87/2000 Sb.</w:t>
      </w:r>
    </w:p>
    <w:p w14:paraId="66249A8D" w14:textId="77777777" w:rsidR="000725D9" w:rsidRPr="00C904E7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sz w:val="22"/>
        </w:rPr>
      </w:pPr>
      <w:r w:rsidRPr="00C904E7">
        <w:rPr>
          <w:rFonts w:ascii="Arial" w:hAnsi="Arial" w:cs="Arial"/>
          <w:sz w:val="22"/>
        </w:rPr>
        <w:t>Zajistit volné příjezdové komunikace a nástupní plochy pro požární techniku, únikové cesty a volný přístup k nouzovým východům, rozvodným zařízením el. energie, uzávěrům vody, plynu, topení a produktovodům, k věcným prostředkům požární ochrany a k ručnímu ovládání požárně bezpečnostních zařízení v prostorách, vztahujících se k předanému pracovišti.</w:t>
      </w:r>
    </w:p>
    <w:p w14:paraId="66249A8E" w14:textId="77777777" w:rsidR="000725D9" w:rsidRPr="00C904E7" w:rsidRDefault="000725D9" w:rsidP="000735DE">
      <w:pPr>
        <w:spacing w:before="120"/>
        <w:ind w:left="900"/>
        <w:rPr>
          <w:rFonts w:ascii="Arial" w:hAnsi="Arial" w:cs="Arial"/>
          <w:sz w:val="22"/>
        </w:rPr>
      </w:pPr>
      <w:r w:rsidRPr="00C904E7">
        <w:rPr>
          <w:rFonts w:ascii="Arial" w:hAnsi="Arial" w:cs="Arial"/>
          <w:sz w:val="22"/>
        </w:rPr>
        <w:t>Objednatel seznámí zhotovitele s rozmístěním a použitím věcných prostředků požární ochrany. Rozmístění, druhy a počty prostředků požární ochrany budou součástí zápisu o předání pracoviště.</w:t>
      </w:r>
    </w:p>
    <w:p w14:paraId="66249A8F" w14:textId="77777777" w:rsidR="000725D9" w:rsidRPr="00C904E7" w:rsidRDefault="000725D9" w:rsidP="000735DE">
      <w:pPr>
        <w:spacing w:before="120"/>
        <w:ind w:left="900"/>
        <w:rPr>
          <w:rFonts w:ascii="Arial" w:hAnsi="Arial" w:cs="Arial"/>
          <w:sz w:val="22"/>
        </w:rPr>
      </w:pPr>
      <w:r w:rsidRPr="00C904E7">
        <w:rPr>
          <w:rFonts w:ascii="Arial" w:hAnsi="Arial" w:cs="Arial"/>
          <w:sz w:val="22"/>
        </w:rPr>
        <w:t>Zhotovitel bere na vědomí svoji odpovědnost za průběžné plnění povinností v oblasti požární ochrany po celou dobu provádění smluvních prací – ve smyslu Zákona o požární ochraně č. 133/1985 Sb. ve znění pozdějších předpisů, technických norem, vztahujících se k požární ochraně i obecně platných právních předpisů (např. Zákon č. 183/2006 Sb. ve znění pozdějších předpisů).</w:t>
      </w:r>
    </w:p>
    <w:p w14:paraId="66249A90" w14:textId="77777777" w:rsidR="000725D9" w:rsidRPr="00C904E7" w:rsidRDefault="000725D9" w:rsidP="000735DE">
      <w:pPr>
        <w:spacing w:before="120"/>
        <w:ind w:left="900"/>
        <w:rPr>
          <w:rFonts w:ascii="Arial" w:hAnsi="Arial" w:cs="Arial"/>
          <w:sz w:val="22"/>
        </w:rPr>
      </w:pPr>
      <w:r w:rsidRPr="00C904E7">
        <w:rPr>
          <w:rFonts w:ascii="Arial" w:hAnsi="Arial" w:cs="Arial"/>
          <w:sz w:val="22"/>
        </w:rPr>
        <w:t>Zaměstnanci zhotovitele i osoby, zdržující se s jeho vědomím na pracovištích objednatele, jsou při zdolávání požáru, živelných pohrom a jiných mimořádných událostí povinni poskytnout přiměřenou osobní pomoc a potřebnou věcnou pomoc.</w:t>
      </w:r>
    </w:p>
    <w:p w14:paraId="66249A91" w14:textId="77777777" w:rsidR="00A54BF9" w:rsidRPr="00C904E7" w:rsidRDefault="00A54B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A92" w14:textId="77777777" w:rsidR="00A54BF9" w:rsidRPr="00C904E7" w:rsidRDefault="00A54B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B.2.9 Úspora energie a tepelná ochrana</w:t>
      </w:r>
    </w:p>
    <w:p w14:paraId="66249A93" w14:textId="77777777" w:rsidR="00A54BF9" w:rsidRPr="00C904E7" w:rsidRDefault="00A54B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FVE bude primárně určená pro snížení spotřeby objektu </w:t>
      </w:r>
      <w:r w:rsidR="00E42D80" w:rsidRPr="00C904E7">
        <w:rPr>
          <w:rFonts w:ascii="Arial" w:hAnsi="Arial" w:cs="Arial"/>
          <w:sz w:val="22"/>
          <w:szCs w:val="22"/>
        </w:rPr>
        <w:t>o</w:t>
      </w:r>
      <w:r w:rsidRPr="00C904E7">
        <w:rPr>
          <w:rFonts w:ascii="Arial" w:hAnsi="Arial" w:cs="Arial"/>
          <w:sz w:val="22"/>
          <w:szCs w:val="22"/>
        </w:rPr>
        <w:t xml:space="preserve"> vyrobenou el</w:t>
      </w:r>
      <w:r w:rsidR="00E42D80" w:rsidRPr="00C904E7">
        <w:rPr>
          <w:rFonts w:ascii="Arial" w:hAnsi="Arial" w:cs="Arial"/>
          <w:sz w:val="22"/>
          <w:szCs w:val="22"/>
        </w:rPr>
        <w:t>.</w:t>
      </w:r>
      <w:r w:rsidRPr="00C904E7">
        <w:rPr>
          <w:rFonts w:ascii="Arial" w:hAnsi="Arial" w:cs="Arial"/>
          <w:sz w:val="22"/>
          <w:szCs w:val="22"/>
        </w:rPr>
        <w:t xml:space="preserve"> energii. Tepelná ochrana řešena pomocí svodičů přepětí a jističů popř. pojistkových systémů.</w:t>
      </w:r>
    </w:p>
    <w:p w14:paraId="66249A94" w14:textId="77777777" w:rsidR="00A54BF9" w:rsidRPr="00C904E7" w:rsidRDefault="00A54B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A95" w14:textId="77777777" w:rsidR="00A54BF9" w:rsidRPr="00C904E7" w:rsidRDefault="00A54B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B.2.10 Hygienické požadavky na stavby, požadavky na pracovní a komunální prostředí</w:t>
      </w:r>
    </w:p>
    <w:p w14:paraId="66249A96" w14:textId="77777777" w:rsidR="006A5FCF" w:rsidRPr="00C904E7" w:rsidRDefault="00A54B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Zásady řešení parametrů stavby - větrání, vytápění, osvětlení, zásobování vodou, odpadů apod., a dále zásady řešení vlivu stavby na okolí - vibrace, hluk, prašnost apod.</w:t>
      </w:r>
      <w:r w:rsidR="009B22DE" w:rsidRPr="00C904E7">
        <w:rPr>
          <w:rFonts w:ascii="Arial" w:hAnsi="Arial" w:cs="Arial"/>
          <w:sz w:val="22"/>
          <w:szCs w:val="22"/>
        </w:rPr>
        <w:t>:</w:t>
      </w:r>
    </w:p>
    <w:p w14:paraId="66249A97" w14:textId="77777777" w:rsidR="00D61374" w:rsidRPr="00C904E7" w:rsidRDefault="00D6137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Nejsou dodatečné požadavky na vybavení stávající budovy/areálu. FV</w:t>
      </w:r>
      <w:r w:rsidR="00165695" w:rsidRPr="00C904E7">
        <w:rPr>
          <w:rFonts w:ascii="Arial" w:hAnsi="Arial" w:cs="Arial"/>
          <w:sz w:val="22"/>
          <w:szCs w:val="22"/>
        </w:rPr>
        <w:t>E</w:t>
      </w:r>
      <w:r w:rsidRPr="00C904E7">
        <w:rPr>
          <w:rFonts w:ascii="Arial" w:hAnsi="Arial" w:cs="Arial"/>
          <w:sz w:val="22"/>
          <w:szCs w:val="22"/>
        </w:rPr>
        <w:t xml:space="preserve"> nevydává vibrace ani hluk ani </w:t>
      </w:r>
      <w:r w:rsidR="00165695" w:rsidRPr="00C904E7">
        <w:rPr>
          <w:rFonts w:ascii="Arial" w:hAnsi="Arial" w:cs="Arial"/>
          <w:sz w:val="22"/>
          <w:szCs w:val="22"/>
        </w:rPr>
        <w:t xml:space="preserve">nezvyšuje </w:t>
      </w:r>
      <w:r w:rsidRPr="00C904E7">
        <w:rPr>
          <w:rFonts w:ascii="Arial" w:hAnsi="Arial" w:cs="Arial"/>
          <w:sz w:val="22"/>
          <w:szCs w:val="22"/>
        </w:rPr>
        <w:t>prašnost.</w:t>
      </w:r>
    </w:p>
    <w:p w14:paraId="66249A98" w14:textId="77777777" w:rsidR="00784311" w:rsidRPr="00C904E7" w:rsidRDefault="00784311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Provoz FVE bude bez přítomnosti stálé obsluhy. Bude zajištěný pouze občasný</w:t>
      </w:r>
      <w:r w:rsidR="006D4302">
        <w:rPr>
          <w:rFonts w:ascii="Arial" w:hAnsi="Arial" w:cs="Arial"/>
          <w:sz w:val="22"/>
          <w:szCs w:val="22"/>
        </w:rPr>
        <w:t xml:space="preserve"> </w:t>
      </w:r>
      <w:r w:rsidRPr="00C904E7">
        <w:rPr>
          <w:rFonts w:ascii="Arial" w:hAnsi="Arial" w:cs="Arial"/>
          <w:sz w:val="22"/>
          <w:szCs w:val="22"/>
        </w:rPr>
        <w:t>dohled a servis. Před zahájením zkušebního provozu budou zpracovány provozní předpisy, v nichž budou uvedeny povinnosti jednotlivých pracovníků. Podkladem pro provozní předpisy budou zákony uvedené v</w:t>
      </w:r>
      <w:r w:rsidR="00663CE5">
        <w:rPr>
          <w:rFonts w:ascii="Arial" w:hAnsi="Arial" w:cs="Arial"/>
          <w:sz w:val="22"/>
          <w:szCs w:val="22"/>
        </w:rPr>
        <w:t> </w:t>
      </w:r>
      <w:r w:rsidRPr="00C904E7">
        <w:rPr>
          <w:rFonts w:ascii="Arial" w:hAnsi="Arial" w:cs="Arial"/>
          <w:sz w:val="22"/>
          <w:szCs w:val="22"/>
        </w:rPr>
        <w:t>bodu</w:t>
      </w:r>
      <w:r w:rsidR="00663CE5">
        <w:rPr>
          <w:rFonts w:ascii="Arial" w:hAnsi="Arial" w:cs="Arial"/>
          <w:sz w:val="22"/>
          <w:szCs w:val="22"/>
        </w:rPr>
        <w:t xml:space="preserve"> </w:t>
      </w:r>
      <w:r w:rsidRPr="00C904E7">
        <w:rPr>
          <w:rFonts w:ascii="Arial" w:hAnsi="Arial" w:cs="Arial"/>
          <w:sz w:val="22"/>
          <w:szCs w:val="22"/>
        </w:rPr>
        <w:t>B.2.5, a také ve vyhlášce č. 50/1978 Sb. (o odborné způsobilosti v elektrotechnice).</w:t>
      </w:r>
      <w:r w:rsidR="006D4302">
        <w:rPr>
          <w:rFonts w:ascii="Arial" w:hAnsi="Arial" w:cs="Arial"/>
          <w:sz w:val="22"/>
          <w:szCs w:val="22"/>
        </w:rPr>
        <w:t xml:space="preserve"> </w:t>
      </w:r>
      <w:r w:rsidRPr="00C904E7">
        <w:rPr>
          <w:rFonts w:ascii="Arial" w:hAnsi="Arial" w:cs="Arial"/>
          <w:sz w:val="22"/>
          <w:szCs w:val="22"/>
        </w:rPr>
        <w:t>Podmínky požární ochrany, hygienické podmínky apod. jsou dány příslušnými předpisy a</w:t>
      </w:r>
      <w:r w:rsidR="006D4302">
        <w:rPr>
          <w:rFonts w:ascii="Arial" w:hAnsi="Arial" w:cs="Arial"/>
          <w:sz w:val="22"/>
          <w:szCs w:val="22"/>
        </w:rPr>
        <w:t xml:space="preserve"> </w:t>
      </w:r>
      <w:r w:rsidRPr="00C904E7">
        <w:rPr>
          <w:rFonts w:ascii="Arial" w:hAnsi="Arial" w:cs="Arial"/>
          <w:sz w:val="22"/>
          <w:szCs w:val="22"/>
        </w:rPr>
        <w:t>normami ČSN. FVE nebude mít vliv na okolí z hlediska hluku při provozu, prašnosti, apod.</w:t>
      </w:r>
    </w:p>
    <w:p w14:paraId="66249A99" w14:textId="77777777" w:rsidR="00784311" w:rsidRPr="00C904E7" w:rsidRDefault="00784311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Během výstavby nebudou překračovány hygienické limity.</w:t>
      </w:r>
    </w:p>
    <w:p w14:paraId="66249A9A" w14:textId="77777777" w:rsidR="00784311" w:rsidRPr="00C904E7" w:rsidRDefault="00784311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A9B" w14:textId="77777777" w:rsidR="009B22DE" w:rsidRPr="00C904E7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B.2.11 Zásady ochrany stavby před negativními účinky vnějšího prostředí</w:t>
      </w:r>
    </w:p>
    <w:p w14:paraId="66249A9C" w14:textId="77777777" w:rsidR="009B22DE" w:rsidRPr="00C904E7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a) ochrana před pronikáním radonu z podloží: </w:t>
      </w:r>
    </w:p>
    <w:p w14:paraId="66249A9D" w14:textId="77777777" w:rsidR="009B22DE" w:rsidRPr="00C904E7" w:rsidRDefault="002B7CE8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</w:t>
      </w:r>
      <w:r w:rsidR="009B22DE" w:rsidRPr="00C904E7">
        <w:rPr>
          <w:rFonts w:ascii="Arial" w:hAnsi="Arial" w:cs="Arial"/>
          <w:sz w:val="22"/>
          <w:szCs w:val="22"/>
        </w:rPr>
        <w:t>ení tento případ, stávající ochrana</w:t>
      </w:r>
      <w:r w:rsidR="00165695" w:rsidRPr="00C904E7">
        <w:rPr>
          <w:rFonts w:ascii="Arial" w:hAnsi="Arial" w:cs="Arial"/>
          <w:sz w:val="22"/>
          <w:szCs w:val="22"/>
        </w:rPr>
        <w:t xml:space="preserve"> budovy, na které bude FVE instalována</w:t>
      </w:r>
      <w:r w:rsidR="001F580E">
        <w:rPr>
          <w:rFonts w:ascii="Arial" w:hAnsi="Arial" w:cs="Arial"/>
          <w:sz w:val="22"/>
          <w:szCs w:val="22"/>
        </w:rPr>
        <w:t xml:space="preserve"> (konkrétní části 1-7).</w:t>
      </w:r>
    </w:p>
    <w:p w14:paraId="66249A9E" w14:textId="77777777" w:rsidR="002B7CE8" w:rsidRPr="00C904E7" w:rsidRDefault="002B7CE8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A9F" w14:textId="77777777" w:rsidR="009B22DE" w:rsidRPr="00C904E7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b) ochrana před bludnými proudy:</w:t>
      </w:r>
    </w:p>
    <w:p w14:paraId="66249AA0" w14:textId="77777777" w:rsidR="009B22DE" w:rsidRPr="00C904E7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DC soustava zapojena jako Izolovaná (IT) AC část chráněna izolací.</w:t>
      </w:r>
      <w:r w:rsidR="00165695" w:rsidRPr="00C904E7">
        <w:rPr>
          <w:rFonts w:ascii="Arial" w:hAnsi="Arial" w:cs="Arial"/>
          <w:sz w:val="22"/>
          <w:szCs w:val="22"/>
        </w:rPr>
        <w:t xml:space="preserve"> AC soustava řešena stejně jako elektroinstalace budovy</w:t>
      </w:r>
      <w:r w:rsidR="001F580E">
        <w:rPr>
          <w:rFonts w:ascii="Arial" w:hAnsi="Arial" w:cs="Arial"/>
          <w:sz w:val="22"/>
          <w:szCs w:val="22"/>
        </w:rPr>
        <w:t xml:space="preserve"> (konkrétní části 1-7)</w:t>
      </w:r>
      <w:r w:rsidR="00165695" w:rsidRPr="00C904E7">
        <w:rPr>
          <w:rFonts w:ascii="Arial" w:hAnsi="Arial" w:cs="Arial"/>
          <w:sz w:val="22"/>
          <w:szCs w:val="22"/>
        </w:rPr>
        <w:t>.</w:t>
      </w:r>
    </w:p>
    <w:p w14:paraId="66249AA1" w14:textId="77777777" w:rsidR="002B7CE8" w:rsidRPr="00C904E7" w:rsidRDefault="002B7CE8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AA2" w14:textId="77777777" w:rsidR="009B22DE" w:rsidRPr="00C904E7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c) ochrana před technickou seizmicitou,</w:t>
      </w:r>
    </w:p>
    <w:p w14:paraId="66249AA3" w14:textId="77777777" w:rsidR="009B22DE" w:rsidRPr="00C904E7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Dle parametrů stávající budovy.</w:t>
      </w:r>
    </w:p>
    <w:p w14:paraId="66249AA4" w14:textId="77777777" w:rsidR="009B22DE" w:rsidRPr="00C904E7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AA5" w14:textId="77777777" w:rsidR="009B22DE" w:rsidRPr="00C904E7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d) ochrana před hlukem:</w:t>
      </w:r>
    </w:p>
    <w:p w14:paraId="66249AA6" w14:textId="77777777" w:rsidR="009B22DE" w:rsidRPr="00C904E7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Není tento případ.</w:t>
      </w:r>
    </w:p>
    <w:p w14:paraId="66249AA7" w14:textId="77777777" w:rsidR="009B22DE" w:rsidRPr="00C904E7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5EEDA75E" w14:textId="77777777" w:rsidR="006578E4" w:rsidRDefault="006578E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AA8" w14:textId="4A133BE5" w:rsidR="009B22DE" w:rsidRPr="00C904E7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lastRenderedPageBreak/>
        <w:t>e) protipovodňová opatření:</w:t>
      </w:r>
    </w:p>
    <w:p w14:paraId="66249AA9" w14:textId="77777777" w:rsidR="009B22DE" w:rsidRPr="00C904E7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FVE bude realizovaná na stře</w:t>
      </w:r>
      <w:r w:rsidR="001F580E">
        <w:rPr>
          <w:rFonts w:ascii="Arial" w:hAnsi="Arial" w:cs="Arial"/>
          <w:sz w:val="22"/>
          <w:szCs w:val="22"/>
        </w:rPr>
        <w:t>chách</w:t>
      </w:r>
      <w:r w:rsidRPr="00C904E7">
        <w:rPr>
          <w:rFonts w:ascii="Arial" w:hAnsi="Arial" w:cs="Arial"/>
          <w:sz w:val="22"/>
          <w:szCs w:val="22"/>
        </w:rPr>
        <w:t xml:space="preserve"> budov, není tento případ.</w:t>
      </w:r>
    </w:p>
    <w:p w14:paraId="66249AAA" w14:textId="77777777" w:rsidR="009B22DE" w:rsidRPr="00C904E7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AAB" w14:textId="77777777" w:rsidR="00D61374" w:rsidRPr="00C904E7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f) ostatní účinky - vliv poddolování, výskyt metanu apod.:</w:t>
      </w:r>
    </w:p>
    <w:p w14:paraId="66249AAC" w14:textId="77777777" w:rsidR="009B22DE" w:rsidRPr="00C904E7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Nejsou.</w:t>
      </w:r>
    </w:p>
    <w:p w14:paraId="66249AAD" w14:textId="77777777" w:rsidR="009B22DE" w:rsidRPr="00C904E7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AAE" w14:textId="77777777" w:rsidR="006F1D49" w:rsidRPr="00C904E7" w:rsidRDefault="006F1D4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B.3 Připojení na technickou infrastrukturu</w:t>
      </w:r>
    </w:p>
    <w:p w14:paraId="66249AAF" w14:textId="77777777" w:rsidR="006F1D49" w:rsidRPr="00C904E7" w:rsidRDefault="006F1D4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a) napojovací místa technické infrastruktury: </w:t>
      </w:r>
    </w:p>
    <w:p w14:paraId="66249AB0" w14:textId="77777777" w:rsidR="006F1D49" w:rsidRPr="00C904E7" w:rsidRDefault="006F1D4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Stávající elektroinstalace objektu.</w:t>
      </w:r>
    </w:p>
    <w:p w14:paraId="66249AB1" w14:textId="77777777" w:rsidR="0051725E" w:rsidRPr="00C904E7" w:rsidRDefault="0051725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AB2" w14:textId="77777777" w:rsidR="009B22DE" w:rsidRPr="00C904E7" w:rsidRDefault="006F1D4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b) připojovací rozměry, výkonové kapacity a délky.</w:t>
      </w:r>
    </w:p>
    <w:p w14:paraId="66249AB3" w14:textId="77777777" w:rsidR="006F1D49" w:rsidRPr="00C904E7" w:rsidRDefault="006F1D4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Připojeno do</w:t>
      </w:r>
      <w:r w:rsidR="00064FC5">
        <w:rPr>
          <w:rFonts w:ascii="Arial" w:hAnsi="Arial" w:cs="Arial"/>
          <w:sz w:val="22"/>
          <w:szCs w:val="22"/>
        </w:rPr>
        <w:t xml:space="preserve"> </w:t>
      </w:r>
      <w:r w:rsidR="001F580E">
        <w:rPr>
          <w:rFonts w:ascii="Arial" w:hAnsi="Arial" w:cs="Arial"/>
          <w:sz w:val="22"/>
          <w:szCs w:val="22"/>
        </w:rPr>
        <w:t xml:space="preserve">stáv. </w:t>
      </w:r>
      <w:r w:rsidRPr="00C904E7">
        <w:rPr>
          <w:rFonts w:ascii="Arial" w:hAnsi="Arial" w:cs="Arial"/>
          <w:sz w:val="22"/>
          <w:szCs w:val="22"/>
        </w:rPr>
        <w:t>rozváděč</w:t>
      </w:r>
      <w:r w:rsidR="001F580E">
        <w:rPr>
          <w:rFonts w:ascii="Arial" w:hAnsi="Arial" w:cs="Arial"/>
          <w:sz w:val="22"/>
          <w:szCs w:val="22"/>
        </w:rPr>
        <w:t>ů</w:t>
      </w:r>
      <w:r w:rsidR="004402DC">
        <w:rPr>
          <w:rFonts w:ascii="Arial" w:hAnsi="Arial" w:cs="Arial"/>
          <w:sz w:val="22"/>
          <w:szCs w:val="22"/>
        </w:rPr>
        <w:t xml:space="preserve"> </w:t>
      </w:r>
      <w:r w:rsidR="00560338">
        <w:rPr>
          <w:rFonts w:ascii="Arial" w:hAnsi="Arial" w:cs="Arial"/>
          <w:sz w:val="22"/>
          <w:szCs w:val="22"/>
        </w:rPr>
        <w:t>v</w:t>
      </w:r>
      <w:r w:rsidR="004402DC">
        <w:rPr>
          <w:rFonts w:ascii="Arial" w:hAnsi="Arial" w:cs="Arial"/>
          <w:sz w:val="22"/>
          <w:szCs w:val="22"/>
        </w:rPr>
        <w:t xml:space="preserve"> objektu </w:t>
      </w:r>
      <w:r w:rsidRPr="00C904E7">
        <w:rPr>
          <w:rFonts w:ascii="Arial" w:hAnsi="Arial" w:cs="Arial"/>
          <w:sz w:val="22"/>
          <w:szCs w:val="22"/>
        </w:rPr>
        <w:t>pomocí kabel</w:t>
      </w:r>
      <w:r w:rsidR="001F580E">
        <w:rPr>
          <w:rFonts w:ascii="Arial" w:hAnsi="Arial" w:cs="Arial"/>
          <w:sz w:val="22"/>
          <w:szCs w:val="22"/>
        </w:rPr>
        <w:t>ů</w:t>
      </w:r>
      <w:r w:rsidRPr="00C904E7">
        <w:rPr>
          <w:rFonts w:ascii="Arial" w:hAnsi="Arial" w:cs="Arial"/>
          <w:sz w:val="22"/>
          <w:szCs w:val="22"/>
        </w:rPr>
        <w:t xml:space="preserve"> </w:t>
      </w:r>
      <w:r w:rsidR="009A63B7">
        <w:rPr>
          <w:rFonts w:ascii="Arial" w:hAnsi="Arial" w:cs="Arial"/>
          <w:sz w:val="22"/>
          <w:szCs w:val="22"/>
        </w:rPr>
        <w:t>1-</w:t>
      </w:r>
      <w:r w:rsidR="00560338">
        <w:rPr>
          <w:rFonts w:ascii="Arial" w:hAnsi="Arial" w:cs="Arial"/>
          <w:sz w:val="22"/>
          <w:szCs w:val="22"/>
        </w:rPr>
        <w:t>CYKY-J</w:t>
      </w:r>
      <w:r w:rsidR="001F580E">
        <w:rPr>
          <w:rFonts w:ascii="Arial" w:hAnsi="Arial" w:cs="Arial"/>
          <w:sz w:val="22"/>
          <w:szCs w:val="22"/>
        </w:rPr>
        <w:t>, detaily v technické zprávě</w:t>
      </w:r>
      <w:r w:rsidRPr="00C904E7">
        <w:rPr>
          <w:rFonts w:ascii="Arial" w:hAnsi="Arial" w:cs="Arial"/>
          <w:sz w:val="22"/>
          <w:szCs w:val="22"/>
        </w:rPr>
        <w:t xml:space="preserve">. </w:t>
      </w:r>
    </w:p>
    <w:p w14:paraId="66249AB4" w14:textId="77777777" w:rsidR="009B22DE" w:rsidRPr="00C904E7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AB5" w14:textId="77777777" w:rsidR="006F1D49" w:rsidRPr="00C904E7" w:rsidRDefault="006F1D4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B.4 Dopravní řešení</w:t>
      </w:r>
    </w:p>
    <w:p w14:paraId="66249AB6" w14:textId="77777777" w:rsidR="006F1D49" w:rsidRPr="00C904E7" w:rsidRDefault="006F1D4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a) popis dopravního řešení včetně bezbariérových opatření pro přístupnost a užívání stavby osobami se sníženou s</w:t>
      </w:r>
      <w:r w:rsidR="00165695" w:rsidRPr="00C904E7">
        <w:rPr>
          <w:rFonts w:ascii="Arial" w:hAnsi="Arial" w:cs="Arial"/>
          <w:sz w:val="22"/>
          <w:szCs w:val="22"/>
        </w:rPr>
        <w:t>chopností pohybu nebo orientace:</w:t>
      </w:r>
    </w:p>
    <w:p w14:paraId="66249AB7" w14:textId="77777777" w:rsidR="00165695" w:rsidRPr="00C904E7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Bude využito stávajících obslužných komunikací, bez požadavků na dodatečné zdroje.</w:t>
      </w:r>
    </w:p>
    <w:p w14:paraId="66249AB8" w14:textId="77777777" w:rsidR="00165695" w:rsidRPr="00C904E7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AB9" w14:textId="77777777" w:rsidR="006F1D49" w:rsidRPr="00C904E7" w:rsidRDefault="006F1D4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b) napojení území na st</w:t>
      </w:r>
      <w:r w:rsidR="00165695" w:rsidRPr="00C904E7">
        <w:rPr>
          <w:rFonts w:ascii="Arial" w:hAnsi="Arial" w:cs="Arial"/>
          <w:sz w:val="22"/>
          <w:szCs w:val="22"/>
        </w:rPr>
        <w:t>ávající dopravní infrastrukturu:</w:t>
      </w:r>
    </w:p>
    <w:p w14:paraId="66249ABA" w14:textId="77777777" w:rsidR="00165695" w:rsidRPr="00C904E7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Bude využito stávajících obslužných komunikací, bez požadavků na dodatečné zdroje.</w:t>
      </w:r>
    </w:p>
    <w:p w14:paraId="66249ABB" w14:textId="77777777" w:rsidR="00165695" w:rsidRPr="00C904E7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ABC" w14:textId="77777777" w:rsidR="006F1D49" w:rsidRPr="00C904E7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c) doprava v klidu:</w:t>
      </w:r>
    </w:p>
    <w:p w14:paraId="66249ABD" w14:textId="77777777" w:rsidR="00165695" w:rsidRPr="00C904E7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Není tento případ.</w:t>
      </w:r>
    </w:p>
    <w:p w14:paraId="66249ABE" w14:textId="77777777" w:rsidR="00165695" w:rsidRPr="00C904E7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ABF" w14:textId="77777777" w:rsidR="006F1D49" w:rsidRPr="00C904E7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d) pěší a cyklistické stezky:</w:t>
      </w:r>
    </w:p>
    <w:p w14:paraId="66249AC0" w14:textId="77777777" w:rsidR="00165695" w:rsidRPr="00C904E7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Není tento případ.</w:t>
      </w:r>
    </w:p>
    <w:p w14:paraId="66249AC1" w14:textId="77777777" w:rsidR="009B22DE" w:rsidRPr="00C904E7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AC2" w14:textId="77777777" w:rsidR="00332A1C" w:rsidRPr="00C904E7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B.5 Řešení vegetace a souvisejících terénních úprav</w:t>
      </w:r>
    </w:p>
    <w:p w14:paraId="66249AC3" w14:textId="77777777" w:rsidR="00332A1C" w:rsidRPr="00C904E7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a) terénní úpravy:</w:t>
      </w:r>
    </w:p>
    <w:p w14:paraId="66249AC4" w14:textId="77777777" w:rsidR="00332A1C" w:rsidRPr="00C904E7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Nebudou prováděny, instalace na střeše stávající</w:t>
      </w:r>
      <w:r w:rsidR="001F580E">
        <w:rPr>
          <w:rFonts w:ascii="Arial" w:hAnsi="Arial" w:cs="Arial"/>
          <w:sz w:val="22"/>
          <w:szCs w:val="22"/>
        </w:rPr>
        <w:t>ch</w:t>
      </w:r>
      <w:r w:rsidRPr="00C904E7">
        <w:rPr>
          <w:rFonts w:ascii="Arial" w:hAnsi="Arial" w:cs="Arial"/>
          <w:sz w:val="22"/>
          <w:szCs w:val="22"/>
        </w:rPr>
        <w:t xml:space="preserve"> budov.</w:t>
      </w:r>
    </w:p>
    <w:p w14:paraId="66249AC5" w14:textId="77777777" w:rsidR="00332A1C" w:rsidRPr="00C904E7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AC6" w14:textId="77777777" w:rsidR="00332A1C" w:rsidRPr="00C904E7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b) použité vegetační prvky:</w:t>
      </w:r>
    </w:p>
    <w:p w14:paraId="66249AC7" w14:textId="77777777" w:rsidR="00332A1C" w:rsidRPr="00C904E7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Nebudou.</w:t>
      </w:r>
    </w:p>
    <w:p w14:paraId="66249AC8" w14:textId="77777777" w:rsidR="00332A1C" w:rsidRPr="00C904E7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AC9" w14:textId="77777777" w:rsidR="00332A1C" w:rsidRPr="00C904E7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c) biotechnická opatření:</w:t>
      </w:r>
    </w:p>
    <w:p w14:paraId="66249ACA" w14:textId="77777777" w:rsidR="00332A1C" w:rsidRPr="00C904E7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Není tento případ.</w:t>
      </w:r>
    </w:p>
    <w:p w14:paraId="66249ACB" w14:textId="77777777" w:rsidR="00332A1C" w:rsidRPr="00C904E7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ACC" w14:textId="77777777" w:rsidR="00332A1C" w:rsidRPr="00C904E7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B.6 Popis vlivů stavby na životní prostředí a jeho ochrana</w:t>
      </w:r>
    </w:p>
    <w:p w14:paraId="66249ACD" w14:textId="77777777" w:rsidR="00332A1C" w:rsidRPr="00C904E7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a) vliv na životní prostředí - ovzduší, hluk, voda, odpady a půda,</w:t>
      </w:r>
    </w:p>
    <w:p w14:paraId="66249ACE" w14:textId="77777777" w:rsidR="001D10C3" w:rsidRPr="00C904E7" w:rsidRDefault="001D10C3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FVE nebude mít </w:t>
      </w:r>
      <w:r w:rsidR="009723A9" w:rsidRPr="00C904E7">
        <w:rPr>
          <w:rFonts w:ascii="Arial" w:hAnsi="Arial" w:cs="Arial"/>
          <w:sz w:val="22"/>
          <w:szCs w:val="22"/>
        </w:rPr>
        <w:t xml:space="preserve">negativní </w:t>
      </w:r>
      <w:r w:rsidRPr="00C904E7">
        <w:rPr>
          <w:rFonts w:ascii="Arial" w:hAnsi="Arial" w:cs="Arial"/>
          <w:sz w:val="22"/>
          <w:szCs w:val="22"/>
        </w:rPr>
        <w:t>vliv na životní prostředí, nebude docházet ke znečištění ovzduší, kromě výstavby nevzniknou žádné odpady.</w:t>
      </w:r>
    </w:p>
    <w:p w14:paraId="66249ACF" w14:textId="77777777" w:rsidR="001D10C3" w:rsidRPr="00C904E7" w:rsidRDefault="001D10C3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AD0" w14:textId="77777777" w:rsidR="00332A1C" w:rsidRPr="00C904E7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b) vliv na přírodu a krajinu - ochrana dřevin, ochrana památných stromů, ochrana rostlin a živočichů, zachování ekologických funkc</w:t>
      </w:r>
      <w:r w:rsidR="001D10C3" w:rsidRPr="00C904E7">
        <w:rPr>
          <w:rFonts w:ascii="Arial" w:hAnsi="Arial" w:cs="Arial"/>
          <w:sz w:val="22"/>
          <w:szCs w:val="22"/>
        </w:rPr>
        <w:t>í a vazeb v krajině apod.:</w:t>
      </w:r>
    </w:p>
    <w:p w14:paraId="66249AD1" w14:textId="77777777" w:rsidR="001D10C3" w:rsidRPr="00C904E7" w:rsidRDefault="001D10C3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Bez negativního vlivu na přírodu a krajinu.</w:t>
      </w:r>
    </w:p>
    <w:p w14:paraId="66249AD2" w14:textId="77777777" w:rsidR="001D10C3" w:rsidRPr="00C904E7" w:rsidRDefault="001D10C3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AD3" w14:textId="77777777" w:rsidR="00332A1C" w:rsidRPr="00C904E7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c) vliv na sousta</w:t>
      </w:r>
      <w:r w:rsidR="001D10C3" w:rsidRPr="00C904E7">
        <w:rPr>
          <w:rFonts w:ascii="Arial" w:hAnsi="Arial" w:cs="Arial"/>
          <w:sz w:val="22"/>
          <w:szCs w:val="22"/>
        </w:rPr>
        <w:t>vu chráněných území Natura 2000:</w:t>
      </w:r>
    </w:p>
    <w:p w14:paraId="66249AD4" w14:textId="77777777" w:rsidR="001D10C3" w:rsidRPr="00C904E7" w:rsidRDefault="001D10C3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Bez negativního vlivu na Naturu 2000.</w:t>
      </w:r>
    </w:p>
    <w:p w14:paraId="66249AD5" w14:textId="77777777" w:rsidR="001D10C3" w:rsidRPr="00C904E7" w:rsidRDefault="001D10C3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AD6" w14:textId="77777777" w:rsidR="00332A1C" w:rsidRPr="00C904E7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d) způsob zohlednění podmínek závazného stanoviska posouzení vlivu záměru na živ</w:t>
      </w:r>
      <w:r w:rsidR="00EE2648" w:rsidRPr="00C904E7">
        <w:rPr>
          <w:rFonts w:ascii="Arial" w:hAnsi="Arial" w:cs="Arial"/>
          <w:sz w:val="22"/>
          <w:szCs w:val="22"/>
        </w:rPr>
        <w:t>otní prostředí, je-li podkladem:</w:t>
      </w:r>
    </w:p>
    <w:p w14:paraId="66249AD7" w14:textId="77777777" w:rsidR="00EE2648" w:rsidRPr="00C904E7" w:rsidRDefault="00EE2648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Není tento případ.</w:t>
      </w:r>
    </w:p>
    <w:p w14:paraId="66249AD8" w14:textId="77777777" w:rsidR="00EE2648" w:rsidRPr="00C904E7" w:rsidRDefault="00EE2648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AD9" w14:textId="77777777" w:rsidR="00332A1C" w:rsidRPr="00C904E7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e) v případě záměrů spadajících do režimu zákona o integrované prevenci základní parametry způsobu naplnění závěrů o nejlepších dostupných technikách nebo integrované povolení, bylo-li vydáno</w:t>
      </w:r>
      <w:r w:rsidR="00EE2648" w:rsidRPr="00C904E7">
        <w:rPr>
          <w:rFonts w:ascii="Arial" w:hAnsi="Arial" w:cs="Arial"/>
          <w:sz w:val="22"/>
          <w:szCs w:val="22"/>
        </w:rPr>
        <w:t>:</w:t>
      </w:r>
    </w:p>
    <w:p w14:paraId="66249ADA" w14:textId="77777777" w:rsidR="00EE2648" w:rsidRPr="00C904E7" w:rsidRDefault="00EE2648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Není tento případ.</w:t>
      </w:r>
    </w:p>
    <w:p w14:paraId="66249ADB" w14:textId="77777777" w:rsidR="00EE2648" w:rsidRPr="00C904E7" w:rsidRDefault="00EE2648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ADC" w14:textId="77777777" w:rsidR="00332A1C" w:rsidRPr="00C904E7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lastRenderedPageBreak/>
        <w:t>f) navrhovaná ochranná a bezpečnostní pásma, rozsah omezení a podmínky ochrany</w:t>
      </w:r>
      <w:r w:rsidR="00EE2648" w:rsidRPr="00C904E7">
        <w:rPr>
          <w:rFonts w:ascii="Arial" w:hAnsi="Arial" w:cs="Arial"/>
          <w:sz w:val="22"/>
          <w:szCs w:val="22"/>
        </w:rPr>
        <w:t xml:space="preserve"> podle jiných právních předpisů:</w:t>
      </w:r>
    </w:p>
    <w:p w14:paraId="66249ADD" w14:textId="77777777" w:rsidR="00213C7A" w:rsidRDefault="00EE2648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Zákon č. 458/2000 Sb.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</w:t>
      </w:r>
      <w:r w:rsidR="00DE6BD8" w:rsidRPr="00C904E7">
        <w:rPr>
          <w:rFonts w:ascii="Arial" w:hAnsi="Arial" w:cs="Arial"/>
          <w:bCs/>
          <w:sz w:val="22"/>
          <w:szCs w:val="22"/>
        </w:rPr>
        <w:t>1 m od vnějšího líce obvodového zdiva budovy, na které je výrobna elektřiny umístěna, u výroben elektřiny připojených k distribuční soustavě s napětím do 1 kV včetně s instalovaným výkonem nad 10 kW.“</w:t>
      </w:r>
    </w:p>
    <w:p w14:paraId="66249ADE" w14:textId="77777777" w:rsidR="004915C7" w:rsidRPr="00C904E7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</w:p>
    <w:p w14:paraId="66249ADF" w14:textId="77777777" w:rsidR="004915C7" w:rsidRPr="00C904E7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B.7 Ochrana obyvatelstva</w:t>
      </w:r>
    </w:p>
    <w:p w14:paraId="66249AE0" w14:textId="77777777" w:rsidR="004915C7" w:rsidRPr="00C904E7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Splnění základních požadavků z hlediska plnění úkolů ochrany obyvatelstva.</w:t>
      </w:r>
    </w:p>
    <w:p w14:paraId="66249AE1" w14:textId="77777777" w:rsidR="00984C2A" w:rsidRPr="00C904E7" w:rsidRDefault="00984C2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Stavba svým charakterem nemůže sloužit v systému ochrany obyvatelstva.</w:t>
      </w:r>
    </w:p>
    <w:p w14:paraId="66249AE2" w14:textId="77777777" w:rsidR="00984C2A" w:rsidRPr="00C904E7" w:rsidRDefault="00984C2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AE3" w14:textId="77777777" w:rsidR="004915C7" w:rsidRPr="00C904E7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B.8 Zásady organizace výstavby</w:t>
      </w:r>
    </w:p>
    <w:p w14:paraId="66249AE4" w14:textId="77777777" w:rsidR="004915C7" w:rsidRPr="00C904E7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a) potřeby a spotřeby rozhodujících</w:t>
      </w:r>
      <w:r w:rsidR="00984C2A" w:rsidRPr="00C904E7">
        <w:rPr>
          <w:rFonts w:ascii="Arial" w:hAnsi="Arial" w:cs="Arial"/>
          <w:sz w:val="22"/>
          <w:szCs w:val="22"/>
        </w:rPr>
        <w:t xml:space="preserve"> médií a hmot, jejich zajištění:</w:t>
      </w:r>
    </w:p>
    <w:p w14:paraId="66249AE5" w14:textId="77777777" w:rsidR="00DC4DA4" w:rsidRPr="00C904E7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Přívod elektrické energie případně vody (drobné stavební práce) z rozvodů budovy.</w:t>
      </w:r>
    </w:p>
    <w:p w14:paraId="66249AE6" w14:textId="77777777" w:rsidR="00984C2A" w:rsidRPr="00C904E7" w:rsidRDefault="00984C2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AE7" w14:textId="77777777" w:rsidR="004915C7" w:rsidRPr="00C904E7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b) odvodnění staveniště:</w:t>
      </w:r>
    </w:p>
    <w:p w14:paraId="66249AE8" w14:textId="77777777" w:rsidR="00DC4DA4" w:rsidRPr="00C904E7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Stávajícím způsobem.</w:t>
      </w:r>
    </w:p>
    <w:p w14:paraId="66249AE9" w14:textId="77777777" w:rsidR="00DC4DA4" w:rsidRPr="00C904E7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AEA" w14:textId="77777777" w:rsidR="004915C7" w:rsidRPr="00C904E7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c) napojení staveniště na stávající dopra</w:t>
      </w:r>
      <w:r w:rsidR="00DC4DA4" w:rsidRPr="00C904E7">
        <w:rPr>
          <w:rFonts w:ascii="Arial" w:hAnsi="Arial" w:cs="Arial"/>
          <w:sz w:val="22"/>
          <w:szCs w:val="22"/>
        </w:rPr>
        <w:t>vní a technickou infrastrukturu:</w:t>
      </w:r>
    </w:p>
    <w:p w14:paraId="66249AEB" w14:textId="77777777" w:rsidR="00DC4DA4" w:rsidRPr="00C904E7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Stávající napojení.</w:t>
      </w:r>
    </w:p>
    <w:p w14:paraId="66249AEC" w14:textId="77777777" w:rsidR="00DC4DA4" w:rsidRPr="00C904E7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AED" w14:textId="77777777" w:rsidR="004915C7" w:rsidRPr="00C904E7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d) vliv provádění st</w:t>
      </w:r>
      <w:r w:rsidR="00DC4DA4" w:rsidRPr="00C904E7">
        <w:rPr>
          <w:rFonts w:ascii="Arial" w:hAnsi="Arial" w:cs="Arial"/>
          <w:sz w:val="22"/>
          <w:szCs w:val="22"/>
        </w:rPr>
        <w:t>avby na okolní stavby a pozemky:</w:t>
      </w:r>
    </w:p>
    <w:p w14:paraId="66249AEE" w14:textId="77777777" w:rsidR="00DC4DA4" w:rsidRPr="00C904E7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Bez negativních vlivů.</w:t>
      </w:r>
    </w:p>
    <w:p w14:paraId="66249AEF" w14:textId="77777777" w:rsidR="00DC4DA4" w:rsidRPr="00C904E7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AF0" w14:textId="77777777" w:rsidR="004915C7" w:rsidRPr="00C904E7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e) ochrana okolí staveniště a požadavky na související a</w:t>
      </w:r>
      <w:r w:rsidR="00DC4DA4" w:rsidRPr="00C904E7">
        <w:rPr>
          <w:rFonts w:ascii="Arial" w:hAnsi="Arial" w:cs="Arial"/>
          <w:sz w:val="22"/>
          <w:szCs w:val="22"/>
        </w:rPr>
        <w:t>sanace, demolice, kácení dřevin:</w:t>
      </w:r>
    </w:p>
    <w:p w14:paraId="66249AF1" w14:textId="77777777" w:rsidR="00DC4DA4" w:rsidRPr="00C904E7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Bez požadavků.</w:t>
      </w:r>
    </w:p>
    <w:p w14:paraId="66249AF2" w14:textId="77777777" w:rsidR="00DC4DA4" w:rsidRPr="00C904E7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AF3" w14:textId="77777777" w:rsidR="004915C7" w:rsidRPr="00C904E7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f) maximální dočasné</w:t>
      </w:r>
      <w:r w:rsidR="00DC4DA4" w:rsidRPr="00C904E7">
        <w:rPr>
          <w:rFonts w:ascii="Arial" w:hAnsi="Arial" w:cs="Arial"/>
          <w:sz w:val="22"/>
          <w:szCs w:val="22"/>
        </w:rPr>
        <w:t xml:space="preserve"> a trvalé zábory pro staveniště:</w:t>
      </w:r>
    </w:p>
    <w:p w14:paraId="66249AF4" w14:textId="77777777" w:rsidR="00DC4DA4" w:rsidRPr="00C904E7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Bez záboru, stavební materiál bude dočasně skladován na manipulační ploše areálu.</w:t>
      </w:r>
    </w:p>
    <w:p w14:paraId="66249AF5" w14:textId="77777777" w:rsidR="00DC4DA4" w:rsidRPr="00C904E7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AF6" w14:textId="77777777" w:rsidR="004915C7" w:rsidRPr="00C904E7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g) požadavk</w:t>
      </w:r>
      <w:r w:rsidR="00DC4DA4" w:rsidRPr="00C904E7">
        <w:rPr>
          <w:rFonts w:ascii="Arial" w:hAnsi="Arial" w:cs="Arial"/>
          <w:sz w:val="22"/>
          <w:szCs w:val="22"/>
        </w:rPr>
        <w:t>y na bezbariérové obchozí trasy:</w:t>
      </w:r>
    </w:p>
    <w:p w14:paraId="66249AF7" w14:textId="77777777" w:rsidR="00DC4DA4" w:rsidRPr="00C904E7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Není tento případ.</w:t>
      </w:r>
    </w:p>
    <w:p w14:paraId="66249AF8" w14:textId="77777777" w:rsidR="00AA765A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AF9" w14:textId="77777777" w:rsidR="007A48F8" w:rsidRPr="00C904E7" w:rsidRDefault="007A48F8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AFA" w14:textId="77777777" w:rsidR="004915C7" w:rsidRPr="00C904E7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h) maximální produkovaná množství a druhy odpadů a emisí</w:t>
      </w:r>
      <w:r w:rsidR="00AA765A" w:rsidRPr="00C904E7">
        <w:rPr>
          <w:rFonts w:ascii="Arial" w:hAnsi="Arial" w:cs="Arial"/>
          <w:sz w:val="22"/>
          <w:szCs w:val="22"/>
        </w:rPr>
        <w:t xml:space="preserve"> při výstavbě, jejich likvidace:</w:t>
      </w:r>
    </w:p>
    <w:p w14:paraId="66249AFB" w14:textId="77777777" w:rsidR="00AA765A" w:rsidRPr="00C904E7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AFC" w14:textId="77777777" w:rsidR="00AA765A" w:rsidRPr="00C904E7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Katalogové číslo </w:t>
      </w:r>
      <w:r w:rsidRPr="00C904E7">
        <w:rPr>
          <w:rFonts w:ascii="Arial" w:hAnsi="Arial" w:cs="Arial"/>
          <w:sz w:val="22"/>
          <w:szCs w:val="22"/>
        </w:rPr>
        <w:tab/>
        <w:t xml:space="preserve">Název druhu odpadu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Kategorie odpadu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Množství v kg</w:t>
      </w:r>
    </w:p>
    <w:p w14:paraId="66249AFD" w14:textId="77777777" w:rsidR="00AA765A" w:rsidRPr="00C904E7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15 01 02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 xml:space="preserve">Plastový obal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="000725D9" w:rsidRPr="00C904E7">
        <w:rPr>
          <w:rFonts w:ascii="Arial" w:hAnsi="Arial" w:cs="Arial"/>
          <w:sz w:val="22"/>
          <w:szCs w:val="22"/>
        </w:rPr>
        <w:tab/>
      </w:r>
      <w:r w:rsidR="004402DC">
        <w:rPr>
          <w:rFonts w:ascii="Arial" w:hAnsi="Arial" w:cs="Arial"/>
          <w:sz w:val="22"/>
          <w:szCs w:val="22"/>
        </w:rPr>
        <w:tab/>
        <w:t>O</w:t>
      </w:r>
      <w:r w:rsidR="004402DC">
        <w:rPr>
          <w:rFonts w:ascii="Arial" w:hAnsi="Arial" w:cs="Arial"/>
          <w:sz w:val="22"/>
          <w:szCs w:val="22"/>
        </w:rPr>
        <w:tab/>
      </w:r>
      <w:r w:rsidR="004402DC">
        <w:rPr>
          <w:rFonts w:ascii="Arial" w:hAnsi="Arial" w:cs="Arial"/>
          <w:sz w:val="22"/>
          <w:szCs w:val="22"/>
        </w:rPr>
        <w:tab/>
      </w:r>
      <w:r w:rsidR="004402DC">
        <w:rPr>
          <w:rFonts w:ascii="Arial" w:hAnsi="Arial" w:cs="Arial"/>
          <w:sz w:val="22"/>
          <w:szCs w:val="22"/>
        </w:rPr>
        <w:tab/>
        <w:t xml:space="preserve">           </w:t>
      </w:r>
      <w:r w:rsidR="001F580E">
        <w:rPr>
          <w:rFonts w:ascii="Arial" w:hAnsi="Arial" w:cs="Arial"/>
          <w:sz w:val="22"/>
          <w:szCs w:val="22"/>
        </w:rPr>
        <w:t>4</w:t>
      </w:r>
      <w:r w:rsidRPr="00C904E7">
        <w:rPr>
          <w:rFonts w:ascii="Arial" w:hAnsi="Arial" w:cs="Arial"/>
          <w:sz w:val="22"/>
          <w:szCs w:val="22"/>
        </w:rPr>
        <w:t>00</w:t>
      </w:r>
    </w:p>
    <w:p w14:paraId="66249AFE" w14:textId="77777777" w:rsidR="00AA765A" w:rsidRPr="00C904E7" w:rsidRDefault="004402D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17 0</w:t>
      </w:r>
      <w:r w:rsidR="00AB3FCB">
        <w:rPr>
          <w:rFonts w:ascii="Arial" w:hAnsi="Arial" w:cs="Arial"/>
          <w:sz w:val="22"/>
          <w:szCs w:val="22"/>
        </w:rPr>
        <w:t xml:space="preserve">1 01 </w:t>
      </w:r>
      <w:r w:rsidR="00AB3FCB">
        <w:rPr>
          <w:rFonts w:ascii="Arial" w:hAnsi="Arial" w:cs="Arial"/>
          <w:sz w:val="22"/>
          <w:szCs w:val="22"/>
        </w:rPr>
        <w:tab/>
      </w:r>
      <w:r w:rsidR="00AB3FCB">
        <w:rPr>
          <w:rFonts w:ascii="Arial" w:hAnsi="Arial" w:cs="Arial"/>
          <w:sz w:val="22"/>
          <w:szCs w:val="22"/>
        </w:rPr>
        <w:tab/>
        <w:t>Beton</w:t>
      </w:r>
      <w:r w:rsidR="00AB3FCB">
        <w:rPr>
          <w:rFonts w:ascii="Arial" w:hAnsi="Arial" w:cs="Arial"/>
          <w:sz w:val="22"/>
          <w:szCs w:val="22"/>
        </w:rPr>
        <w:tab/>
      </w:r>
      <w:r w:rsidR="00AB3FCB">
        <w:rPr>
          <w:rFonts w:ascii="Arial" w:hAnsi="Arial" w:cs="Arial"/>
          <w:sz w:val="22"/>
          <w:szCs w:val="22"/>
        </w:rPr>
        <w:tab/>
      </w:r>
      <w:r w:rsidR="00AB3FCB">
        <w:rPr>
          <w:rFonts w:ascii="Arial" w:hAnsi="Arial" w:cs="Arial"/>
          <w:sz w:val="22"/>
          <w:szCs w:val="22"/>
        </w:rPr>
        <w:tab/>
      </w:r>
      <w:r w:rsidR="00AB3FCB">
        <w:rPr>
          <w:rFonts w:ascii="Arial" w:hAnsi="Arial" w:cs="Arial"/>
          <w:sz w:val="22"/>
          <w:szCs w:val="22"/>
        </w:rPr>
        <w:tab/>
      </w:r>
      <w:r w:rsidR="00AB3FCB">
        <w:rPr>
          <w:rFonts w:ascii="Arial" w:hAnsi="Arial" w:cs="Arial"/>
          <w:sz w:val="22"/>
          <w:szCs w:val="22"/>
        </w:rPr>
        <w:tab/>
        <w:t>O</w:t>
      </w:r>
      <w:r w:rsidR="00AB3FCB">
        <w:rPr>
          <w:rFonts w:ascii="Arial" w:hAnsi="Arial" w:cs="Arial"/>
          <w:sz w:val="22"/>
          <w:szCs w:val="22"/>
        </w:rPr>
        <w:tab/>
      </w:r>
      <w:r w:rsidR="00AB3FCB">
        <w:rPr>
          <w:rFonts w:ascii="Arial" w:hAnsi="Arial" w:cs="Arial"/>
          <w:sz w:val="22"/>
          <w:szCs w:val="22"/>
        </w:rPr>
        <w:tab/>
      </w:r>
      <w:r w:rsidR="00AB3FCB">
        <w:rPr>
          <w:rFonts w:ascii="Arial" w:hAnsi="Arial" w:cs="Arial"/>
          <w:sz w:val="22"/>
          <w:szCs w:val="22"/>
        </w:rPr>
        <w:tab/>
        <w:t xml:space="preserve">           </w:t>
      </w:r>
      <w:r w:rsidR="001F580E">
        <w:rPr>
          <w:rFonts w:ascii="Arial" w:hAnsi="Arial" w:cs="Arial"/>
          <w:sz w:val="22"/>
          <w:szCs w:val="22"/>
        </w:rPr>
        <w:t>5</w:t>
      </w:r>
      <w:r w:rsidR="00DE6BD8">
        <w:rPr>
          <w:rFonts w:ascii="Arial" w:hAnsi="Arial" w:cs="Arial"/>
          <w:sz w:val="22"/>
          <w:szCs w:val="22"/>
        </w:rPr>
        <w:t>50</w:t>
      </w:r>
    </w:p>
    <w:p w14:paraId="66249AFF" w14:textId="77777777" w:rsidR="00AA765A" w:rsidRPr="00C904E7" w:rsidRDefault="00663CE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17 01 02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Cihla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F580E">
        <w:rPr>
          <w:rFonts w:ascii="Arial" w:hAnsi="Arial" w:cs="Arial"/>
          <w:sz w:val="22"/>
          <w:szCs w:val="22"/>
        </w:rPr>
        <w:t>5</w:t>
      </w:r>
      <w:r w:rsidR="00DE6BD8">
        <w:rPr>
          <w:rFonts w:ascii="Arial" w:hAnsi="Arial" w:cs="Arial"/>
          <w:sz w:val="22"/>
          <w:szCs w:val="22"/>
        </w:rPr>
        <w:t>5</w:t>
      </w:r>
      <w:r w:rsidR="00AA765A" w:rsidRPr="00C904E7">
        <w:rPr>
          <w:rFonts w:ascii="Arial" w:hAnsi="Arial" w:cs="Arial"/>
          <w:sz w:val="22"/>
          <w:szCs w:val="22"/>
        </w:rPr>
        <w:t>0</w:t>
      </w:r>
    </w:p>
    <w:p w14:paraId="66249B00" w14:textId="77777777" w:rsidR="00AA765A" w:rsidRPr="00C904E7" w:rsidRDefault="00213C7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17 02 01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Dřevo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F580E">
        <w:rPr>
          <w:rFonts w:ascii="Arial" w:hAnsi="Arial" w:cs="Arial"/>
          <w:sz w:val="22"/>
          <w:szCs w:val="22"/>
        </w:rPr>
        <w:t>2</w:t>
      </w:r>
      <w:r w:rsidR="00663CE5">
        <w:rPr>
          <w:rFonts w:ascii="Arial" w:hAnsi="Arial" w:cs="Arial"/>
          <w:sz w:val="22"/>
          <w:szCs w:val="22"/>
        </w:rPr>
        <w:t>5</w:t>
      </w:r>
      <w:r w:rsidR="00AA765A" w:rsidRPr="00C904E7">
        <w:rPr>
          <w:rFonts w:ascii="Arial" w:hAnsi="Arial" w:cs="Arial"/>
          <w:sz w:val="22"/>
          <w:szCs w:val="22"/>
        </w:rPr>
        <w:t>0</w:t>
      </w:r>
    </w:p>
    <w:p w14:paraId="66249B01" w14:textId="77777777" w:rsidR="00AA765A" w:rsidRPr="00C904E7" w:rsidRDefault="00663CE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17 02 03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Plast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F580E">
        <w:rPr>
          <w:rFonts w:ascii="Arial" w:hAnsi="Arial" w:cs="Arial"/>
          <w:sz w:val="22"/>
          <w:szCs w:val="22"/>
        </w:rPr>
        <w:t>3</w:t>
      </w:r>
      <w:r w:rsidR="00AA765A" w:rsidRPr="00C904E7">
        <w:rPr>
          <w:rFonts w:ascii="Arial" w:hAnsi="Arial" w:cs="Arial"/>
          <w:sz w:val="22"/>
          <w:szCs w:val="22"/>
        </w:rPr>
        <w:t>50</w:t>
      </w:r>
    </w:p>
    <w:p w14:paraId="66249B02" w14:textId="77777777" w:rsidR="00AA765A" w:rsidRPr="00C904E7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17 04 01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 xml:space="preserve">Měď, </w:t>
      </w:r>
      <w:r w:rsidR="00AB3FCB">
        <w:rPr>
          <w:rFonts w:ascii="Arial" w:hAnsi="Arial" w:cs="Arial"/>
          <w:sz w:val="22"/>
          <w:szCs w:val="22"/>
        </w:rPr>
        <w:t xml:space="preserve">bronz, mosaz </w:t>
      </w:r>
      <w:r w:rsidR="00AB3FCB">
        <w:rPr>
          <w:rFonts w:ascii="Arial" w:hAnsi="Arial" w:cs="Arial"/>
          <w:sz w:val="22"/>
          <w:szCs w:val="22"/>
        </w:rPr>
        <w:tab/>
      </w:r>
      <w:r w:rsidR="00AB3FCB">
        <w:rPr>
          <w:rFonts w:ascii="Arial" w:hAnsi="Arial" w:cs="Arial"/>
          <w:sz w:val="22"/>
          <w:szCs w:val="22"/>
        </w:rPr>
        <w:tab/>
      </w:r>
      <w:r w:rsidR="00AB3FCB">
        <w:rPr>
          <w:rFonts w:ascii="Arial" w:hAnsi="Arial" w:cs="Arial"/>
          <w:sz w:val="22"/>
          <w:szCs w:val="22"/>
        </w:rPr>
        <w:tab/>
        <w:t>O</w:t>
      </w:r>
      <w:r w:rsidR="00AB3FCB">
        <w:rPr>
          <w:rFonts w:ascii="Arial" w:hAnsi="Arial" w:cs="Arial"/>
          <w:sz w:val="22"/>
          <w:szCs w:val="22"/>
        </w:rPr>
        <w:tab/>
      </w:r>
      <w:r w:rsidR="00AB3FCB">
        <w:rPr>
          <w:rFonts w:ascii="Arial" w:hAnsi="Arial" w:cs="Arial"/>
          <w:sz w:val="22"/>
          <w:szCs w:val="22"/>
        </w:rPr>
        <w:tab/>
      </w:r>
      <w:r w:rsidR="00AB3FCB">
        <w:rPr>
          <w:rFonts w:ascii="Arial" w:hAnsi="Arial" w:cs="Arial"/>
          <w:sz w:val="22"/>
          <w:szCs w:val="22"/>
        </w:rPr>
        <w:tab/>
      </w:r>
      <w:r w:rsidR="00AB3FCB">
        <w:rPr>
          <w:rFonts w:ascii="Arial" w:hAnsi="Arial" w:cs="Arial"/>
          <w:sz w:val="22"/>
          <w:szCs w:val="22"/>
        </w:rPr>
        <w:tab/>
        <w:t xml:space="preserve"> 1</w:t>
      </w:r>
      <w:r w:rsidRPr="00C904E7">
        <w:rPr>
          <w:rFonts w:ascii="Arial" w:hAnsi="Arial" w:cs="Arial"/>
          <w:sz w:val="22"/>
          <w:szCs w:val="22"/>
        </w:rPr>
        <w:t>0</w:t>
      </w:r>
    </w:p>
    <w:p w14:paraId="66249B03" w14:textId="77777777" w:rsidR="00AA765A" w:rsidRPr="00C904E7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17 04 02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Hliník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O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="00AB3FCB">
        <w:rPr>
          <w:rFonts w:ascii="Arial" w:hAnsi="Arial" w:cs="Arial"/>
          <w:sz w:val="22"/>
          <w:szCs w:val="22"/>
        </w:rPr>
        <w:t>1</w:t>
      </w:r>
      <w:r w:rsidR="00DE6BD8">
        <w:rPr>
          <w:rFonts w:ascii="Arial" w:hAnsi="Arial" w:cs="Arial"/>
          <w:sz w:val="22"/>
          <w:szCs w:val="22"/>
        </w:rPr>
        <w:t>0</w:t>
      </w:r>
      <w:r w:rsidRPr="00C904E7">
        <w:rPr>
          <w:rFonts w:ascii="Arial" w:hAnsi="Arial" w:cs="Arial"/>
          <w:sz w:val="22"/>
          <w:szCs w:val="22"/>
        </w:rPr>
        <w:t>0</w:t>
      </w:r>
    </w:p>
    <w:p w14:paraId="66249B04" w14:textId="77777777" w:rsidR="00AA765A" w:rsidRPr="00C904E7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17 </w:t>
      </w:r>
      <w:r w:rsidR="00663CE5">
        <w:rPr>
          <w:rFonts w:ascii="Arial" w:hAnsi="Arial" w:cs="Arial"/>
          <w:sz w:val="22"/>
          <w:szCs w:val="22"/>
        </w:rPr>
        <w:t xml:space="preserve">04 05 </w:t>
      </w:r>
      <w:r w:rsidR="00663CE5">
        <w:rPr>
          <w:rFonts w:ascii="Arial" w:hAnsi="Arial" w:cs="Arial"/>
          <w:sz w:val="22"/>
          <w:szCs w:val="22"/>
        </w:rPr>
        <w:tab/>
      </w:r>
      <w:r w:rsidR="00663CE5">
        <w:rPr>
          <w:rFonts w:ascii="Arial" w:hAnsi="Arial" w:cs="Arial"/>
          <w:sz w:val="22"/>
          <w:szCs w:val="22"/>
        </w:rPr>
        <w:tab/>
        <w:t xml:space="preserve">Železo a ocel </w:t>
      </w:r>
      <w:r w:rsidR="00663CE5">
        <w:rPr>
          <w:rFonts w:ascii="Arial" w:hAnsi="Arial" w:cs="Arial"/>
          <w:sz w:val="22"/>
          <w:szCs w:val="22"/>
        </w:rPr>
        <w:tab/>
      </w:r>
      <w:r w:rsidR="00663CE5">
        <w:rPr>
          <w:rFonts w:ascii="Arial" w:hAnsi="Arial" w:cs="Arial"/>
          <w:sz w:val="22"/>
          <w:szCs w:val="22"/>
        </w:rPr>
        <w:tab/>
      </w:r>
      <w:r w:rsidR="00663CE5">
        <w:rPr>
          <w:rFonts w:ascii="Arial" w:hAnsi="Arial" w:cs="Arial"/>
          <w:sz w:val="22"/>
          <w:szCs w:val="22"/>
        </w:rPr>
        <w:tab/>
      </w:r>
      <w:r w:rsidR="00663CE5">
        <w:rPr>
          <w:rFonts w:ascii="Arial" w:hAnsi="Arial" w:cs="Arial"/>
          <w:sz w:val="22"/>
          <w:szCs w:val="22"/>
        </w:rPr>
        <w:tab/>
        <w:t>O</w:t>
      </w:r>
      <w:r w:rsidR="00663CE5">
        <w:rPr>
          <w:rFonts w:ascii="Arial" w:hAnsi="Arial" w:cs="Arial"/>
          <w:sz w:val="22"/>
          <w:szCs w:val="22"/>
        </w:rPr>
        <w:tab/>
      </w:r>
      <w:r w:rsidR="00663CE5">
        <w:rPr>
          <w:rFonts w:ascii="Arial" w:hAnsi="Arial" w:cs="Arial"/>
          <w:sz w:val="22"/>
          <w:szCs w:val="22"/>
        </w:rPr>
        <w:tab/>
      </w:r>
      <w:r w:rsidR="00663CE5">
        <w:rPr>
          <w:rFonts w:ascii="Arial" w:hAnsi="Arial" w:cs="Arial"/>
          <w:sz w:val="22"/>
          <w:szCs w:val="22"/>
        </w:rPr>
        <w:tab/>
      </w:r>
      <w:r w:rsidR="00663CE5">
        <w:rPr>
          <w:rFonts w:ascii="Arial" w:hAnsi="Arial" w:cs="Arial"/>
          <w:sz w:val="22"/>
          <w:szCs w:val="22"/>
        </w:rPr>
        <w:tab/>
      </w:r>
      <w:r w:rsidR="001F580E">
        <w:rPr>
          <w:rFonts w:ascii="Arial" w:hAnsi="Arial" w:cs="Arial"/>
          <w:sz w:val="22"/>
          <w:szCs w:val="22"/>
        </w:rPr>
        <w:t>25</w:t>
      </w:r>
      <w:r w:rsidRPr="00C904E7">
        <w:rPr>
          <w:rFonts w:ascii="Arial" w:hAnsi="Arial" w:cs="Arial"/>
          <w:sz w:val="22"/>
          <w:szCs w:val="22"/>
        </w:rPr>
        <w:t>0</w:t>
      </w:r>
    </w:p>
    <w:p w14:paraId="66249B05" w14:textId="77777777" w:rsidR="00AA765A" w:rsidRPr="00C904E7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17 04 07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Směsné kovy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O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 xml:space="preserve">  </w:t>
      </w:r>
      <w:r w:rsidR="00213C7A">
        <w:rPr>
          <w:rFonts w:ascii="Arial" w:hAnsi="Arial" w:cs="Arial"/>
          <w:sz w:val="22"/>
          <w:szCs w:val="22"/>
        </w:rPr>
        <w:t>20</w:t>
      </w:r>
    </w:p>
    <w:p w14:paraId="66249B06" w14:textId="77777777" w:rsidR="00AA765A" w:rsidRPr="00C904E7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1</w:t>
      </w:r>
      <w:r w:rsidR="00663CE5">
        <w:rPr>
          <w:rFonts w:ascii="Arial" w:hAnsi="Arial" w:cs="Arial"/>
          <w:sz w:val="22"/>
          <w:szCs w:val="22"/>
        </w:rPr>
        <w:t>7 04 11</w:t>
      </w:r>
      <w:r w:rsidR="00663CE5">
        <w:rPr>
          <w:rFonts w:ascii="Arial" w:hAnsi="Arial" w:cs="Arial"/>
          <w:sz w:val="22"/>
          <w:szCs w:val="22"/>
        </w:rPr>
        <w:tab/>
      </w:r>
      <w:r w:rsidR="00663CE5">
        <w:rPr>
          <w:rFonts w:ascii="Arial" w:hAnsi="Arial" w:cs="Arial"/>
          <w:sz w:val="22"/>
          <w:szCs w:val="22"/>
        </w:rPr>
        <w:tab/>
        <w:t xml:space="preserve">Odpad kabelů </w:t>
      </w:r>
      <w:r w:rsidR="00663CE5">
        <w:rPr>
          <w:rFonts w:ascii="Arial" w:hAnsi="Arial" w:cs="Arial"/>
          <w:sz w:val="22"/>
          <w:szCs w:val="22"/>
        </w:rPr>
        <w:tab/>
      </w:r>
      <w:r w:rsidR="00663CE5">
        <w:rPr>
          <w:rFonts w:ascii="Arial" w:hAnsi="Arial" w:cs="Arial"/>
          <w:sz w:val="22"/>
          <w:szCs w:val="22"/>
        </w:rPr>
        <w:tab/>
      </w:r>
      <w:r w:rsidR="00663CE5">
        <w:rPr>
          <w:rFonts w:ascii="Arial" w:hAnsi="Arial" w:cs="Arial"/>
          <w:sz w:val="22"/>
          <w:szCs w:val="22"/>
        </w:rPr>
        <w:tab/>
        <w:t>O</w:t>
      </w:r>
      <w:r w:rsidR="00663CE5">
        <w:rPr>
          <w:rFonts w:ascii="Arial" w:hAnsi="Arial" w:cs="Arial"/>
          <w:sz w:val="22"/>
          <w:szCs w:val="22"/>
        </w:rPr>
        <w:tab/>
      </w:r>
      <w:r w:rsidR="00663CE5">
        <w:rPr>
          <w:rFonts w:ascii="Arial" w:hAnsi="Arial" w:cs="Arial"/>
          <w:sz w:val="22"/>
          <w:szCs w:val="22"/>
        </w:rPr>
        <w:tab/>
      </w:r>
      <w:r w:rsidR="00663CE5">
        <w:rPr>
          <w:rFonts w:ascii="Arial" w:hAnsi="Arial" w:cs="Arial"/>
          <w:sz w:val="22"/>
          <w:szCs w:val="22"/>
        </w:rPr>
        <w:tab/>
      </w:r>
      <w:r w:rsidR="00663CE5">
        <w:rPr>
          <w:rFonts w:ascii="Arial" w:hAnsi="Arial" w:cs="Arial"/>
          <w:sz w:val="22"/>
          <w:szCs w:val="22"/>
        </w:rPr>
        <w:tab/>
      </w:r>
      <w:r w:rsidR="001F580E">
        <w:rPr>
          <w:rFonts w:ascii="Arial" w:hAnsi="Arial" w:cs="Arial"/>
          <w:sz w:val="22"/>
          <w:szCs w:val="22"/>
        </w:rPr>
        <w:t>5</w:t>
      </w:r>
      <w:r w:rsidR="00DE6BD8">
        <w:rPr>
          <w:rFonts w:ascii="Arial" w:hAnsi="Arial" w:cs="Arial"/>
          <w:sz w:val="22"/>
          <w:szCs w:val="22"/>
        </w:rPr>
        <w:t>0</w:t>
      </w:r>
      <w:r w:rsidRPr="00C904E7">
        <w:rPr>
          <w:rFonts w:ascii="Arial" w:hAnsi="Arial" w:cs="Arial"/>
          <w:sz w:val="22"/>
          <w:szCs w:val="22"/>
        </w:rPr>
        <w:t>0</w:t>
      </w:r>
    </w:p>
    <w:p w14:paraId="66249B07" w14:textId="77777777" w:rsidR="00AA765A" w:rsidRPr="00C904E7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17 06 0</w:t>
      </w:r>
      <w:r w:rsidR="00213C7A">
        <w:rPr>
          <w:rFonts w:ascii="Arial" w:hAnsi="Arial" w:cs="Arial"/>
          <w:sz w:val="22"/>
          <w:szCs w:val="22"/>
        </w:rPr>
        <w:t>4</w:t>
      </w:r>
      <w:r w:rsidR="00213C7A">
        <w:rPr>
          <w:rFonts w:ascii="Arial" w:hAnsi="Arial" w:cs="Arial"/>
          <w:sz w:val="22"/>
          <w:szCs w:val="22"/>
        </w:rPr>
        <w:tab/>
      </w:r>
      <w:r w:rsidR="00213C7A">
        <w:rPr>
          <w:rFonts w:ascii="Arial" w:hAnsi="Arial" w:cs="Arial"/>
          <w:sz w:val="22"/>
          <w:szCs w:val="22"/>
        </w:rPr>
        <w:tab/>
        <w:t>Izolační materiály</w:t>
      </w:r>
      <w:r w:rsidR="00213C7A">
        <w:rPr>
          <w:rFonts w:ascii="Arial" w:hAnsi="Arial" w:cs="Arial"/>
          <w:sz w:val="22"/>
          <w:szCs w:val="22"/>
        </w:rPr>
        <w:tab/>
      </w:r>
      <w:r w:rsidR="00213C7A">
        <w:rPr>
          <w:rFonts w:ascii="Arial" w:hAnsi="Arial" w:cs="Arial"/>
          <w:sz w:val="22"/>
          <w:szCs w:val="22"/>
        </w:rPr>
        <w:tab/>
      </w:r>
      <w:r w:rsidR="00213C7A">
        <w:rPr>
          <w:rFonts w:ascii="Arial" w:hAnsi="Arial" w:cs="Arial"/>
          <w:sz w:val="22"/>
          <w:szCs w:val="22"/>
        </w:rPr>
        <w:tab/>
        <w:t>O</w:t>
      </w:r>
      <w:r w:rsidR="00213C7A">
        <w:rPr>
          <w:rFonts w:ascii="Arial" w:hAnsi="Arial" w:cs="Arial"/>
          <w:sz w:val="22"/>
          <w:szCs w:val="22"/>
        </w:rPr>
        <w:tab/>
      </w:r>
      <w:r w:rsidR="00213C7A">
        <w:rPr>
          <w:rFonts w:ascii="Arial" w:hAnsi="Arial" w:cs="Arial"/>
          <w:sz w:val="22"/>
          <w:szCs w:val="22"/>
        </w:rPr>
        <w:tab/>
      </w:r>
      <w:r w:rsidR="00213C7A">
        <w:rPr>
          <w:rFonts w:ascii="Arial" w:hAnsi="Arial" w:cs="Arial"/>
          <w:sz w:val="22"/>
          <w:szCs w:val="22"/>
        </w:rPr>
        <w:tab/>
        <w:t xml:space="preserve">         </w:t>
      </w:r>
      <w:r w:rsidR="00663CE5">
        <w:rPr>
          <w:rFonts w:ascii="Arial" w:hAnsi="Arial" w:cs="Arial"/>
          <w:sz w:val="22"/>
          <w:szCs w:val="22"/>
        </w:rPr>
        <w:t xml:space="preserve"> </w:t>
      </w:r>
      <w:r w:rsidR="00AB3FCB">
        <w:rPr>
          <w:rFonts w:ascii="Arial" w:hAnsi="Arial" w:cs="Arial"/>
          <w:sz w:val="22"/>
          <w:szCs w:val="22"/>
        </w:rPr>
        <w:t xml:space="preserve">  </w:t>
      </w:r>
      <w:r w:rsidR="001F580E">
        <w:rPr>
          <w:rFonts w:ascii="Arial" w:hAnsi="Arial" w:cs="Arial"/>
          <w:sz w:val="22"/>
          <w:szCs w:val="22"/>
        </w:rPr>
        <w:t>3</w:t>
      </w:r>
      <w:r w:rsidR="006D4302">
        <w:rPr>
          <w:rFonts w:ascii="Arial" w:hAnsi="Arial" w:cs="Arial"/>
          <w:sz w:val="22"/>
          <w:szCs w:val="22"/>
        </w:rPr>
        <w:t>5</w:t>
      </w:r>
      <w:r w:rsidRPr="00C904E7">
        <w:rPr>
          <w:rFonts w:ascii="Arial" w:hAnsi="Arial" w:cs="Arial"/>
          <w:sz w:val="22"/>
          <w:szCs w:val="22"/>
        </w:rPr>
        <w:t>0</w:t>
      </w:r>
    </w:p>
    <w:p w14:paraId="66249B08" w14:textId="77777777" w:rsidR="00AA765A" w:rsidRPr="00C904E7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20 01 01</w:t>
      </w:r>
      <w:r w:rsidR="00663CE5">
        <w:rPr>
          <w:rFonts w:ascii="Arial" w:hAnsi="Arial" w:cs="Arial"/>
          <w:sz w:val="22"/>
          <w:szCs w:val="22"/>
        </w:rPr>
        <w:t xml:space="preserve"> </w:t>
      </w:r>
      <w:r w:rsidR="00663CE5">
        <w:rPr>
          <w:rFonts w:ascii="Arial" w:hAnsi="Arial" w:cs="Arial"/>
          <w:sz w:val="22"/>
          <w:szCs w:val="22"/>
        </w:rPr>
        <w:tab/>
      </w:r>
      <w:r w:rsidR="00663CE5">
        <w:rPr>
          <w:rFonts w:ascii="Arial" w:hAnsi="Arial" w:cs="Arial"/>
          <w:sz w:val="22"/>
          <w:szCs w:val="22"/>
        </w:rPr>
        <w:tab/>
        <w:t xml:space="preserve">Papír nebo lepenka </w:t>
      </w:r>
      <w:r w:rsidR="00663CE5">
        <w:rPr>
          <w:rFonts w:ascii="Arial" w:hAnsi="Arial" w:cs="Arial"/>
          <w:sz w:val="22"/>
          <w:szCs w:val="22"/>
        </w:rPr>
        <w:tab/>
      </w:r>
      <w:r w:rsidR="00663CE5">
        <w:rPr>
          <w:rFonts w:ascii="Arial" w:hAnsi="Arial" w:cs="Arial"/>
          <w:sz w:val="22"/>
          <w:szCs w:val="22"/>
        </w:rPr>
        <w:tab/>
      </w:r>
      <w:r w:rsidR="00663CE5">
        <w:rPr>
          <w:rFonts w:ascii="Arial" w:hAnsi="Arial" w:cs="Arial"/>
          <w:sz w:val="22"/>
          <w:szCs w:val="22"/>
        </w:rPr>
        <w:tab/>
        <w:t>O</w:t>
      </w:r>
      <w:r w:rsidR="00663CE5">
        <w:rPr>
          <w:rFonts w:ascii="Arial" w:hAnsi="Arial" w:cs="Arial"/>
          <w:sz w:val="22"/>
          <w:szCs w:val="22"/>
        </w:rPr>
        <w:tab/>
      </w:r>
      <w:r w:rsidR="00663CE5">
        <w:rPr>
          <w:rFonts w:ascii="Arial" w:hAnsi="Arial" w:cs="Arial"/>
          <w:sz w:val="22"/>
          <w:szCs w:val="22"/>
        </w:rPr>
        <w:tab/>
      </w:r>
      <w:r w:rsidR="00663CE5">
        <w:rPr>
          <w:rFonts w:ascii="Arial" w:hAnsi="Arial" w:cs="Arial"/>
          <w:sz w:val="22"/>
          <w:szCs w:val="22"/>
        </w:rPr>
        <w:tab/>
      </w:r>
      <w:r w:rsidR="00663CE5">
        <w:rPr>
          <w:rFonts w:ascii="Arial" w:hAnsi="Arial" w:cs="Arial"/>
          <w:sz w:val="22"/>
          <w:szCs w:val="22"/>
        </w:rPr>
        <w:tab/>
      </w:r>
      <w:r w:rsidR="00AB3FCB">
        <w:rPr>
          <w:rFonts w:ascii="Arial" w:hAnsi="Arial" w:cs="Arial"/>
          <w:sz w:val="22"/>
          <w:szCs w:val="22"/>
        </w:rPr>
        <w:t xml:space="preserve"> </w:t>
      </w:r>
      <w:r w:rsidR="001F580E">
        <w:rPr>
          <w:rFonts w:ascii="Arial" w:hAnsi="Arial" w:cs="Arial"/>
          <w:sz w:val="22"/>
          <w:szCs w:val="22"/>
        </w:rPr>
        <w:t xml:space="preserve"> 80</w:t>
      </w:r>
    </w:p>
    <w:p w14:paraId="66249B09" w14:textId="77777777" w:rsidR="00AA765A" w:rsidRPr="00C904E7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B0A" w14:textId="77777777" w:rsidR="004915C7" w:rsidRPr="00C904E7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i) bilance zemních prací, požadav</w:t>
      </w:r>
      <w:r w:rsidR="00AA765A" w:rsidRPr="00C904E7">
        <w:rPr>
          <w:rFonts w:ascii="Arial" w:hAnsi="Arial" w:cs="Arial"/>
          <w:sz w:val="22"/>
          <w:szCs w:val="22"/>
        </w:rPr>
        <w:t>ky na přísun nebo deponie zemin:</w:t>
      </w:r>
    </w:p>
    <w:p w14:paraId="66249B0B" w14:textId="77777777" w:rsidR="00AA765A" w:rsidRPr="00C904E7" w:rsidRDefault="00411743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Není tento případ.</w:t>
      </w:r>
    </w:p>
    <w:p w14:paraId="66249B0C" w14:textId="77777777" w:rsidR="00AA765A" w:rsidRPr="00C904E7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B0D" w14:textId="77777777" w:rsidR="004915C7" w:rsidRPr="00C904E7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j) ochrana ž</w:t>
      </w:r>
      <w:r w:rsidR="00AA765A" w:rsidRPr="00C904E7">
        <w:rPr>
          <w:rFonts w:ascii="Arial" w:hAnsi="Arial" w:cs="Arial"/>
          <w:sz w:val="22"/>
          <w:szCs w:val="22"/>
        </w:rPr>
        <w:t>ivotního prostředí při výstavbě:</w:t>
      </w:r>
    </w:p>
    <w:p w14:paraId="66249B0E" w14:textId="77777777" w:rsidR="00824BBC" w:rsidRPr="00C904E7" w:rsidRDefault="00824BB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V průběhu výstavby je zhotovitel stavby povinen dodržovat zákon o odpadech a to</w:t>
      </w:r>
      <w:r w:rsidR="006D4302">
        <w:rPr>
          <w:rFonts w:ascii="Arial" w:hAnsi="Arial" w:cs="Arial"/>
          <w:sz w:val="22"/>
          <w:szCs w:val="22"/>
        </w:rPr>
        <w:t xml:space="preserve"> </w:t>
      </w:r>
      <w:r w:rsidRPr="00C904E7">
        <w:rPr>
          <w:rFonts w:ascii="Arial" w:hAnsi="Arial" w:cs="Arial"/>
          <w:sz w:val="22"/>
          <w:szCs w:val="22"/>
        </w:rPr>
        <w:t>zejména dbát, aby při nakládání s odpady byly odpady důsledně tříděny. Dodavatel stavby</w:t>
      </w:r>
      <w:r w:rsidR="006D4302">
        <w:rPr>
          <w:rFonts w:ascii="Arial" w:hAnsi="Arial" w:cs="Arial"/>
          <w:sz w:val="22"/>
          <w:szCs w:val="22"/>
        </w:rPr>
        <w:t xml:space="preserve"> </w:t>
      </w:r>
      <w:r w:rsidRPr="00C904E7">
        <w:rPr>
          <w:rFonts w:ascii="Arial" w:hAnsi="Arial" w:cs="Arial"/>
          <w:sz w:val="22"/>
          <w:szCs w:val="22"/>
        </w:rPr>
        <w:t xml:space="preserve">musí zajistit kontrolu </w:t>
      </w:r>
      <w:r w:rsidRPr="00C904E7">
        <w:rPr>
          <w:rFonts w:ascii="Arial" w:hAnsi="Arial" w:cs="Arial"/>
          <w:sz w:val="22"/>
          <w:szCs w:val="22"/>
        </w:rPr>
        <w:lastRenderedPageBreak/>
        <w:t>práce a údržbu stavebních mechanizmů. Pokud dojde k úniku ropných</w:t>
      </w:r>
      <w:r w:rsidR="006D4302">
        <w:rPr>
          <w:rFonts w:ascii="Arial" w:hAnsi="Arial" w:cs="Arial"/>
          <w:sz w:val="22"/>
          <w:szCs w:val="22"/>
        </w:rPr>
        <w:t xml:space="preserve"> </w:t>
      </w:r>
      <w:r w:rsidRPr="00C904E7">
        <w:rPr>
          <w:rFonts w:ascii="Arial" w:hAnsi="Arial" w:cs="Arial"/>
          <w:sz w:val="22"/>
          <w:szCs w:val="22"/>
        </w:rPr>
        <w:t>látek do zeminy, je nutné kontaminovanou zeminu ihned vytěžit a uložit do nepropustné</w:t>
      </w:r>
      <w:r w:rsidR="006D4302">
        <w:rPr>
          <w:rFonts w:ascii="Arial" w:hAnsi="Arial" w:cs="Arial"/>
          <w:sz w:val="22"/>
          <w:szCs w:val="22"/>
        </w:rPr>
        <w:t xml:space="preserve"> </w:t>
      </w:r>
      <w:r w:rsidRPr="00C904E7">
        <w:rPr>
          <w:rFonts w:ascii="Arial" w:hAnsi="Arial" w:cs="Arial"/>
          <w:sz w:val="22"/>
          <w:szCs w:val="22"/>
        </w:rPr>
        <w:t>nádoby (kontejnerů). Při kolaudačním řízení předloží dodavatel stavby doklady o způsobu likvidace odpadů. Stavební mechanizmy musí být před výjezdem ze staveniště na veřejné komunikace očištěny.</w:t>
      </w:r>
    </w:p>
    <w:p w14:paraId="66249B0F" w14:textId="77777777" w:rsidR="00AA765A" w:rsidRPr="00C904E7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B10" w14:textId="77777777" w:rsidR="004915C7" w:rsidRPr="00C904E7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k) zásady bezpečnosti a ochrany</w:t>
      </w:r>
      <w:r w:rsidR="00824BBC" w:rsidRPr="00C904E7">
        <w:rPr>
          <w:rFonts w:ascii="Arial" w:hAnsi="Arial" w:cs="Arial"/>
          <w:sz w:val="22"/>
          <w:szCs w:val="22"/>
        </w:rPr>
        <w:t xml:space="preserve"> zdraví při práci na staveništi:</w:t>
      </w:r>
    </w:p>
    <w:p w14:paraId="66249B11" w14:textId="77777777" w:rsidR="00630B25" w:rsidRPr="00C904E7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Budou prováděna standardní opatření pro zabránění úrazu vycházející z</w:t>
      </w:r>
      <w:r w:rsidR="006D4302">
        <w:rPr>
          <w:rFonts w:ascii="Arial" w:hAnsi="Arial" w:cs="Arial"/>
          <w:sz w:val="22"/>
          <w:szCs w:val="22"/>
        </w:rPr>
        <w:t> </w:t>
      </w:r>
      <w:r w:rsidRPr="00C904E7">
        <w:rPr>
          <w:rFonts w:ascii="Arial" w:hAnsi="Arial" w:cs="Arial"/>
          <w:sz w:val="22"/>
          <w:szCs w:val="22"/>
        </w:rPr>
        <w:t>platných</w:t>
      </w:r>
      <w:r w:rsidR="006D4302">
        <w:rPr>
          <w:rFonts w:ascii="Arial" w:hAnsi="Arial" w:cs="Arial"/>
          <w:sz w:val="22"/>
          <w:szCs w:val="22"/>
        </w:rPr>
        <w:t xml:space="preserve"> </w:t>
      </w:r>
      <w:r w:rsidRPr="00C904E7">
        <w:rPr>
          <w:rFonts w:ascii="Arial" w:hAnsi="Arial" w:cs="Arial"/>
          <w:sz w:val="22"/>
          <w:szCs w:val="22"/>
        </w:rPr>
        <w:t>právních předpisů, a to především opatření proti pádu osob do hloubek, opatření proti</w:t>
      </w:r>
      <w:r w:rsidR="006D4302">
        <w:rPr>
          <w:rFonts w:ascii="Arial" w:hAnsi="Arial" w:cs="Arial"/>
          <w:sz w:val="22"/>
          <w:szCs w:val="22"/>
        </w:rPr>
        <w:t xml:space="preserve"> </w:t>
      </w:r>
      <w:r w:rsidRPr="00C904E7">
        <w:rPr>
          <w:rFonts w:ascii="Arial" w:hAnsi="Arial" w:cs="Arial"/>
          <w:sz w:val="22"/>
          <w:szCs w:val="22"/>
        </w:rPr>
        <w:t>nebezpečí pádu nezajištěného materiálu, zajištění zdrojů úrazu elektrickým proudem apod.</w:t>
      </w:r>
    </w:p>
    <w:p w14:paraId="66249B12" w14:textId="77777777" w:rsidR="009918C2" w:rsidRPr="00C904E7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Staveniště bude označeno bezpečnostními tabulkami.</w:t>
      </w:r>
      <w:r w:rsidR="009918C2" w:rsidRPr="00C904E7">
        <w:rPr>
          <w:rFonts w:ascii="Arial" w:hAnsi="Arial" w:cs="Arial"/>
          <w:sz w:val="22"/>
          <w:szCs w:val="22"/>
        </w:rPr>
        <w:t xml:space="preserve"> Zhotovitel určí způsob zabezpečení staveniště proti vstupu nepovolaných fyzických osob, zajistí označení hranic staveniště tak, aby byly zřetelně rozpoznatelné i za snížené viditelnosti, provádí pravidelné kontroly tohoto zabezpečení.</w:t>
      </w:r>
    </w:p>
    <w:p w14:paraId="66249B13" w14:textId="77777777" w:rsidR="009918C2" w:rsidRPr="00C904E7" w:rsidRDefault="009918C2" w:rsidP="000735DE">
      <w:pPr>
        <w:spacing w:before="12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Stavba bude realizována za dodržení bezpečnostních předpisů a norem ČSN EN 50110 a PNE 33 0000-6, podle nařízení vlády o minimálních požadavcích na bezpečnost č. 591/2006 Sb. a všech dalších nařízení s nimi souvisejících.</w:t>
      </w:r>
    </w:p>
    <w:p w14:paraId="66249B14" w14:textId="77777777" w:rsidR="00181449" w:rsidRPr="00C904E7" w:rsidRDefault="00181449" w:rsidP="000735DE">
      <w:pPr>
        <w:numPr>
          <w:ins w:id="1" w:author="Unknown"/>
        </w:numPr>
        <w:spacing w:before="120"/>
        <w:ind w:left="0"/>
        <w:rPr>
          <w:rFonts w:ascii="Arial" w:hAnsi="Arial" w:cs="Arial"/>
          <w:sz w:val="22"/>
        </w:rPr>
      </w:pPr>
      <w:r w:rsidRPr="00C904E7">
        <w:rPr>
          <w:rFonts w:ascii="Arial" w:hAnsi="Arial" w:cs="Arial"/>
          <w:sz w:val="22"/>
        </w:rPr>
        <w:t xml:space="preserve">Na závěr bude vyhotovena výchozí revize elektrického zařízení. </w:t>
      </w:r>
    </w:p>
    <w:p w14:paraId="66249B15" w14:textId="77777777" w:rsidR="00824BBC" w:rsidRPr="00C904E7" w:rsidRDefault="00824BB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B16" w14:textId="77777777" w:rsidR="004915C7" w:rsidRPr="00C904E7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l) úpravy pro bezbariérové uží</w:t>
      </w:r>
      <w:r w:rsidR="00630B25" w:rsidRPr="00C904E7">
        <w:rPr>
          <w:rFonts w:ascii="Arial" w:hAnsi="Arial" w:cs="Arial"/>
          <w:sz w:val="22"/>
          <w:szCs w:val="22"/>
        </w:rPr>
        <w:t>vání výstavbou dotčených staveb:</w:t>
      </w:r>
    </w:p>
    <w:p w14:paraId="66249B17" w14:textId="77777777" w:rsidR="00630B25" w:rsidRPr="00C904E7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Charakter stavby nevyžaduje úpravy pro bezbariérové užívání.</w:t>
      </w:r>
    </w:p>
    <w:p w14:paraId="66249B18" w14:textId="77777777" w:rsidR="00630B25" w:rsidRPr="00C904E7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B19" w14:textId="77777777" w:rsidR="004915C7" w:rsidRPr="00C904E7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m) zásady p</w:t>
      </w:r>
      <w:r w:rsidR="00630B25" w:rsidRPr="00C904E7">
        <w:rPr>
          <w:rFonts w:ascii="Arial" w:hAnsi="Arial" w:cs="Arial"/>
          <w:sz w:val="22"/>
          <w:szCs w:val="22"/>
        </w:rPr>
        <w:t>ro dopravní inženýrská opatření:</w:t>
      </w:r>
    </w:p>
    <w:p w14:paraId="66249B1A" w14:textId="77777777" w:rsidR="00630B25" w:rsidRPr="00C904E7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Stavba nevyžaduje dopravně inženýrská opatření. </w:t>
      </w:r>
    </w:p>
    <w:p w14:paraId="66249B1B" w14:textId="77777777" w:rsidR="00630B25" w:rsidRPr="00C904E7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B1C" w14:textId="77777777" w:rsidR="004915C7" w:rsidRPr="00C904E7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n) stanovení speciálních podmínek pro provádění stavby - provádění stavby za provozu, opatření proti účinkům vnější</w:t>
      </w:r>
      <w:r w:rsidR="00630B25" w:rsidRPr="00C904E7">
        <w:rPr>
          <w:rFonts w:ascii="Arial" w:hAnsi="Arial" w:cs="Arial"/>
          <w:sz w:val="22"/>
          <w:szCs w:val="22"/>
        </w:rPr>
        <w:t>ho prostředí při výstavbě apod.:</w:t>
      </w:r>
    </w:p>
    <w:p w14:paraId="66249B1D" w14:textId="77777777" w:rsidR="00630B25" w:rsidRPr="00C904E7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Stavba nevyžaduje speciální podmínky.</w:t>
      </w:r>
    </w:p>
    <w:p w14:paraId="66249B1E" w14:textId="77777777" w:rsidR="00630B25" w:rsidRPr="00C904E7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B1F" w14:textId="77777777" w:rsidR="00EE2648" w:rsidRPr="00C904E7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o) postup výst</w:t>
      </w:r>
      <w:r w:rsidR="00630B25" w:rsidRPr="00C904E7">
        <w:rPr>
          <w:rFonts w:ascii="Arial" w:hAnsi="Arial" w:cs="Arial"/>
          <w:sz w:val="22"/>
          <w:szCs w:val="22"/>
        </w:rPr>
        <w:t>avby, rozhodující dílčí termíny:</w:t>
      </w:r>
    </w:p>
    <w:p w14:paraId="66249B20" w14:textId="77777777" w:rsidR="00EE2648" w:rsidRPr="00C904E7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Doba výstavby činí cca </w:t>
      </w:r>
      <w:r w:rsidR="00AB3FCB">
        <w:rPr>
          <w:rFonts w:ascii="Arial" w:hAnsi="Arial" w:cs="Arial"/>
          <w:sz w:val="22"/>
          <w:szCs w:val="22"/>
        </w:rPr>
        <w:t>2</w:t>
      </w:r>
      <w:r w:rsidRPr="00C904E7">
        <w:rPr>
          <w:rFonts w:ascii="Arial" w:hAnsi="Arial" w:cs="Arial"/>
          <w:sz w:val="22"/>
          <w:szCs w:val="22"/>
        </w:rPr>
        <w:t xml:space="preserve"> měsíc</w:t>
      </w:r>
      <w:r w:rsidR="00AB3FCB">
        <w:rPr>
          <w:rFonts w:ascii="Arial" w:hAnsi="Arial" w:cs="Arial"/>
          <w:sz w:val="22"/>
          <w:szCs w:val="22"/>
        </w:rPr>
        <w:t>e</w:t>
      </w:r>
      <w:r w:rsidRPr="00C904E7">
        <w:rPr>
          <w:rFonts w:ascii="Arial" w:hAnsi="Arial" w:cs="Arial"/>
          <w:sz w:val="22"/>
          <w:szCs w:val="22"/>
        </w:rPr>
        <w:t>.</w:t>
      </w:r>
      <w:r w:rsidR="0074109B">
        <w:rPr>
          <w:rFonts w:ascii="Arial" w:hAnsi="Arial" w:cs="Arial"/>
          <w:sz w:val="22"/>
          <w:szCs w:val="22"/>
        </w:rPr>
        <w:t xml:space="preserve"> Jednotlivé SO lze realizovat samostatně.</w:t>
      </w:r>
    </w:p>
    <w:p w14:paraId="66249B21" w14:textId="77777777" w:rsidR="00332A1C" w:rsidRPr="00C904E7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B22" w14:textId="77777777" w:rsidR="00630B25" w:rsidRPr="00C904E7" w:rsidRDefault="00DA0A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B.9 Celkové vodohospodářské řešení</w:t>
      </w:r>
    </w:p>
    <w:p w14:paraId="66249B23" w14:textId="77777777" w:rsidR="00630B25" w:rsidRPr="00C904E7" w:rsidRDefault="00DA0A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Není tento případ</w:t>
      </w:r>
      <w:r w:rsidR="009E48BA">
        <w:rPr>
          <w:rFonts w:ascii="Arial" w:hAnsi="Arial" w:cs="Arial"/>
          <w:sz w:val="22"/>
          <w:szCs w:val="22"/>
        </w:rPr>
        <w:t>.</w:t>
      </w:r>
    </w:p>
    <w:p w14:paraId="66249B24" w14:textId="77777777" w:rsidR="00630B25" w:rsidRPr="00C904E7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B25" w14:textId="77777777" w:rsidR="00332A1C" w:rsidRPr="00C904E7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B26" w14:textId="77777777" w:rsidR="00D1761C" w:rsidRPr="00C904E7" w:rsidRDefault="00D1761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sz w:val="28"/>
          <w:szCs w:val="28"/>
        </w:rPr>
      </w:pPr>
      <w:r w:rsidRPr="00C904E7">
        <w:rPr>
          <w:rFonts w:ascii="Arial" w:hAnsi="Arial" w:cs="Arial"/>
          <w:b/>
          <w:bCs/>
          <w:sz w:val="28"/>
          <w:szCs w:val="28"/>
        </w:rPr>
        <w:t xml:space="preserve">C. </w:t>
      </w:r>
      <w:r w:rsidR="00C04206" w:rsidRPr="00C904E7">
        <w:rPr>
          <w:rFonts w:ascii="Arial" w:hAnsi="Arial" w:cs="Arial"/>
          <w:b/>
          <w:bCs/>
          <w:sz w:val="28"/>
          <w:szCs w:val="28"/>
        </w:rPr>
        <w:t>Situační výkresy</w:t>
      </w:r>
    </w:p>
    <w:p w14:paraId="66249B27" w14:textId="77777777" w:rsidR="003755E5" w:rsidRPr="00C904E7" w:rsidRDefault="003755E5" w:rsidP="000735DE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904E7">
        <w:rPr>
          <w:rFonts w:ascii="Arial" w:hAnsi="Arial" w:cs="Arial"/>
          <w:sz w:val="24"/>
          <w:szCs w:val="24"/>
        </w:rPr>
        <w:t>C.1 Situační výkres širších vztahů</w:t>
      </w:r>
      <w:r w:rsidR="00112AA2" w:rsidRPr="00C904E7">
        <w:rPr>
          <w:rFonts w:ascii="Arial" w:hAnsi="Arial" w:cs="Arial"/>
          <w:sz w:val="24"/>
          <w:szCs w:val="24"/>
        </w:rPr>
        <w:t xml:space="preserve"> (0</w:t>
      </w:r>
      <w:r w:rsidR="005928C5">
        <w:rPr>
          <w:rFonts w:ascii="Arial" w:hAnsi="Arial" w:cs="Arial"/>
          <w:sz w:val="24"/>
          <w:szCs w:val="24"/>
        </w:rPr>
        <w:t>1</w:t>
      </w:r>
      <w:r w:rsidR="00112AA2" w:rsidRPr="00C904E7">
        <w:rPr>
          <w:rFonts w:ascii="Arial" w:hAnsi="Arial" w:cs="Arial"/>
          <w:sz w:val="24"/>
          <w:szCs w:val="24"/>
        </w:rPr>
        <w:t>)</w:t>
      </w:r>
    </w:p>
    <w:p w14:paraId="66249B28" w14:textId="77777777" w:rsidR="003755E5" w:rsidRPr="00C904E7" w:rsidRDefault="003755E5" w:rsidP="000735DE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904E7">
        <w:rPr>
          <w:rFonts w:ascii="Arial" w:hAnsi="Arial" w:cs="Arial"/>
          <w:sz w:val="24"/>
          <w:szCs w:val="24"/>
        </w:rPr>
        <w:t>C.2 Katastrální situační výkres</w:t>
      </w:r>
      <w:r w:rsidR="00112AA2" w:rsidRPr="00C904E7">
        <w:rPr>
          <w:rFonts w:ascii="Arial" w:hAnsi="Arial" w:cs="Arial"/>
          <w:sz w:val="24"/>
          <w:szCs w:val="24"/>
        </w:rPr>
        <w:t xml:space="preserve"> (02)</w:t>
      </w:r>
    </w:p>
    <w:p w14:paraId="66249B29" w14:textId="77777777" w:rsidR="003755E5" w:rsidRPr="00C904E7" w:rsidRDefault="003755E5" w:rsidP="000735DE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904E7">
        <w:rPr>
          <w:rFonts w:ascii="Arial" w:hAnsi="Arial" w:cs="Arial"/>
          <w:sz w:val="24"/>
          <w:szCs w:val="24"/>
        </w:rPr>
        <w:t>C.3 Koordinační situační výkres</w:t>
      </w:r>
      <w:r w:rsidR="005928C5">
        <w:rPr>
          <w:rFonts w:ascii="Arial" w:hAnsi="Arial" w:cs="Arial"/>
          <w:sz w:val="24"/>
          <w:szCs w:val="24"/>
        </w:rPr>
        <w:t xml:space="preserve"> (02</w:t>
      </w:r>
      <w:r w:rsidR="00112AA2" w:rsidRPr="00C904E7">
        <w:rPr>
          <w:rFonts w:ascii="Arial" w:hAnsi="Arial" w:cs="Arial"/>
          <w:sz w:val="24"/>
          <w:szCs w:val="24"/>
        </w:rPr>
        <w:t>)</w:t>
      </w:r>
    </w:p>
    <w:p w14:paraId="66249B2A" w14:textId="77777777" w:rsidR="00D1761C" w:rsidRPr="00C904E7" w:rsidRDefault="00D1761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Výkresová dokumentace</w:t>
      </w:r>
    </w:p>
    <w:p w14:paraId="66249B2B" w14:textId="77777777" w:rsidR="00D1761C" w:rsidRPr="00C904E7" w:rsidRDefault="003755E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Viz Seznam přiložených výkresů, které splňují výše uvedené požadavky. Vzhledem k tomu, že se jedná o výstavbu fotovoltaické elektrárny na střeše stávající budovy, jsou výše uvedené požadavky sjednoceny do dvou konkrétních výkresů</w:t>
      </w:r>
      <w:r w:rsidR="00ED0650" w:rsidRPr="00C904E7">
        <w:rPr>
          <w:rFonts w:ascii="Arial" w:hAnsi="Arial" w:cs="Arial"/>
          <w:sz w:val="22"/>
          <w:szCs w:val="22"/>
        </w:rPr>
        <w:t>, detaily jsou uvedeny v technické zprávě.</w:t>
      </w:r>
    </w:p>
    <w:p w14:paraId="66249B2C" w14:textId="77777777" w:rsidR="00C04206" w:rsidRPr="00C904E7" w:rsidRDefault="00C04206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B2D" w14:textId="77777777" w:rsidR="009C59D2" w:rsidRPr="00C904E7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B2E" w14:textId="77777777" w:rsidR="009C59D2" w:rsidRPr="00C904E7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B2F" w14:textId="77777777" w:rsidR="009C59D2" w:rsidRPr="00C904E7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14:paraId="66249B30" w14:textId="77777777" w:rsidR="009C59D2" w:rsidRPr="00C904E7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sectPr w:rsidR="009C59D2" w:rsidRPr="00C904E7" w:rsidSect="000C03C2">
      <w:footerReference w:type="default" r:id="rId10"/>
      <w:pgSz w:w="11907" w:h="16840" w:code="9"/>
      <w:pgMar w:top="1134" w:right="964" w:bottom="45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328D3" w14:textId="77777777" w:rsidR="008D404E" w:rsidRDefault="008D404E">
      <w:r>
        <w:separator/>
      </w:r>
    </w:p>
  </w:endnote>
  <w:endnote w:type="continuationSeparator" w:id="0">
    <w:p w14:paraId="7CDA1B04" w14:textId="77777777" w:rsidR="008D404E" w:rsidRDefault="008D4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49B35" w14:textId="20100264" w:rsidR="00824BBC" w:rsidRDefault="00824BBC">
    <w:pPr>
      <w:pStyle w:val="Zpat"/>
      <w:jc w:val="right"/>
    </w:pPr>
    <w:r>
      <w:tab/>
    </w: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</w:r>
    <w:r>
      <w:t xml:space="preserve">-  </w:t>
    </w:r>
    <w:r w:rsidR="00207789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207789">
      <w:rPr>
        <w:rStyle w:val="slostrnky"/>
      </w:rPr>
      <w:fldChar w:fldCharType="separate"/>
    </w:r>
    <w:r w:rsidR="00BA384C">
      <w:rPr>
        <w:rStyle w:val="slostrnky"/>
        <w:noProof/>
      </w:rPr>
      <w:t>2</w:t>
    </w:r>
    <w:r w:rsidR="00207789"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E15C8" w14:textId="77777777" w:rsidR="008D404E" w:rsidRDefault="008D404E">
      <w:r>
        <w:separator/>
      </w:r>
    </w:p>
  </w:footnote>
  <w:footnote w:type="continuationSeparator" w:id="0">
    <w:p w14:paraId="0E8DBBA8" w14:textId="77777777" w:rsidR="008D404E" w:rsidRDefault="008D40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121C8"/>
    <w:multiLevelType w:val="hybridMultilevel"/>
    <w:tmpl w:val="532A0DC6"/>
    <w:lvl w:ilvl="0" w:tplc="BF92C4B8">
      <w:start w:val="8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30288A"/>
    <w:multiLevelType w:val="hybridMultilevel"/>
    <w:tmpl w:val="CBE48CC4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4AB362C"/>
    <w:multiLevelType w:val="hybridMultilevel"/>
    <w:tmpl w:val="E5CED04C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 w15:restartNumberingAfterBreak="0">
    <w:nsid w:val="3C1C2D8A"/>
    <w:multiLevelType w:val="hybridMultilevel"/>
    <w:tmpl w:val="67EA10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1268EE"/>
    <w:multiLevelType w:val="singleLevel"/>
    <w:tmpl w:val="E5B04278"/>
    <w:lvl w:ilvl="0">
      <w:start w:val="1"/>
      <w:numFmt w:val="bullet"/>
      <w:lvlText w:val=""/>
      <w:lvlJc w:val="left"/>
      <w:pPr>
        <w:tabs>
          <w:tab w:val="num" w:pos="1352"/>
        </w:tabs>
        <w:ind w:left="1276" w:hanging="284"/>
      </w:pPr>
      <w:rPr>
        <w:rFonts w:ascii="Symbol" w:hAnsi="Symbol" w:hint="default"/>
      </w:rPr>
    </w:lvl>
  </w:abstractNum>
  <w:abstractNum w:abstractNumId="5" w15:restartNumberingAfterBreak="0">
    <w:nsid w:val="59D04C65"/>
    <w:multiLevelType w:val="hybridMultilevel"/>
    <w:tmpl w:val="3370C65C"/>
    <w:lvl w:ilvl="0" w:tplc="BE44B08A">
      <w:start w:val="11"/>
      <w:numFmt w:val="decimal"/>
      <w:lvlText w:val="%1."/>
      <w:lvlJc w:val="left"/>
      <w:pPr>
        <w:tabs>
          <w:tab w:val="num" w:pos="1095"/>
        </w:tabs>
        <w:ind w:left="1095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630C12D5"/>
    <w:multiLevelType w:val="hybridMultilevel"/>
    <w:tmpl w:val="07B29478"/>
    <w:lvl w:ilvl="0" w:tplc="78FA917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63C72105"/>
    <w:multiLevelType w:val="hybridMultilevel"/>
    <w:tmpl w:val="70F4CF72"/>
    <w:lvl w:ilvl="0" w:tplc="07A6DF98">
      <w:start w:val="1"/>
      <w:numFmt w:val="lowerLetter"/>
      <w:lvlText w:val="%1)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66E4DEF"/>
    <w:multiLevelType w:val="hybridMultilevel"/>
    <w:tmpl w:val="654CB448"/>
    <w:lvl w:ilvl="0" w:tplc="1A521AA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3A9783B"/>
    <w:multiLevelType w:val="hybridMultilevel"/>
    <w:tmpl w:val="858A90A6"/>
    <w:lvl w:ilvl="0" w:tplc="07F6A320">
      <w:start w:val="5"/>
      <w:numFmt w:val="decimal"/>
      <w:lvlText w:val="%1."/>
      <w:lvlJc w:val="left"/>
      <w:pPr>
        <w:tabs>
          <w:tab w:val="num" w:pos="930"/>
        </w:tabs>
        <w:ind w:left="93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B6B"/>
    <w:rsid w:val="00001AB0"/>
    <w:rsid w:val="00007B14"/>
    <w:rsid w:val="000129B7"/>
    <w:rsid w:val="000132F9"/>
    <w:rsid w:val="00020C80"/>
    <w:rsid w:val="00023963"/>
    <w:rsid w:val="0002568C"/>
    <w:rsid w:val="0002718F"/>
    <w:rsid w:val="00037C0A"/>
    <w:rsid w:val="00044FC3"/>
    <w:rsid w:val="00062E96"/>
    <w:rsid w:val="0006350B"/>
    <w:rsid w:val="00064FC5"/>
    <w:rsid w:val="00066266"/>
    <w:rsid w:val="000725D9"/>
    <w:rsid w:val="000735DE"/>
    <w:rsid w:val="000740B3"/>
    <w:rsid w:val="000777BD"/>
    <w:rsid w:val="00086D4C"/>
    <w:rsid w:val="00090541"/>
    <w:rsid w:val="000928C3"/>
    <w:rsid w:val="000B0FE4"/>
    <w:rsid w:val="000B19FD"/>
    <w:rsid w:val="000B28D0"/>
    <w:rsid w:val="000B53CE"/>
    <w:rsid w:val="000C03C2"/>
    <w:rsid w:val="000D4D60"/>
    <w:rsid w:val="000E0122"/>
    <w:rsid w:val="000F078D"/>
    <w:rsid w:val="000F3DB3"/>
    <w:rsid w:val="000F78C3"/>
    <w:rsid w:val="000F7CCF"/>
    <w:rsid w:val="001011A6"/>
    <w:rsid w:val="001109CF"/>
    <w:rsid w:val="00112AA2"/>
    <w:rsid w:val="001164FE"/>
    <w:rsid w:val="00120893"/>
    <w:rsid w:val="0012456E"/>
    <w:rsid w:val="00136218"/>
    <w:rsid w:val="00150CC4"/>
    <w:rsid w:val="00155DB8"/>
    <w:rsid w:val="00161A08"/>
    <w:rsid w:val="00161CCE"/>
    <w:rsid w:val="00165695"/>
    <w:rsid w:val="00165E5E"/>
    <w:rsid w:val="00173176"/>
    <w:rsid w:val="00173B39"/>
    <w:rsid w:val="00181449"/>
    <w:rsid w:val="00181D6D"/>
    <w:rsid w:val="001822C9"/>
    <w:rsid w:val="001838D3"/>
    <w:rsid w:val="00183C8F"/>
    <w:rsid w:val="001A0EFA"/>
    <w:rsid w:val="001A456D"/>
    <w:rsid w:val="001B0C24"/>
    <w:rsid w:val="001C2DBF"/>
    <w:rsid w:val="001D10C3"/>
    <w:rsid w:val="001D39C4"/>
    <w:rsid w:val="001E02EB"/>
    <w:rsid w:val="001E2701"/>
    <w:rsid w:val="001E58C6"/>
    <w:rsid w:val="001F1C80"/>
    <w:rsid w:val="001F2C08"/>
    <w:rsid w:val="001F580E"/>
    <w:rsid w:val="001F5826"/>
    <w:rsid w:val="001F5ED5"/>
    <w:rsid w:val="00202412"/>
    <w:rsid w:val="00207789"/>
    <w:rsid w:val="00213C7A"/>
    <w:rsid w:val="0021526C"/>
    <w:rsid w:val="002177FF"/>
    <w:rsid w:val="002205DF"/>
    <w:rsid w:val="0022332A"/>
    <w:rsid w:val="00232AF7"/>
    <w:rsid w:val="00240D40"/>
    <w:rsid w:val="00241C09"/>
    <w:rsid w:val="00245794"/>
    <w:rsid w:val="00247CA4"/>
    <w:rsid w:val="00261DE7"/>
    <w:rsid w:val="00262153"/>
    <w:rsid w:val="00265EC8"/>
    <w:rsid w:val="00283AF4"/>
    <w:rsid w:val="00284DD7"/>
    <w:rsid w:val="00291AB4"/>
    <w:rsid w:val="002A5776"/>
    <w:rsid w:val="002A57EE"/>
    <w:rsid w:val="002B0C1C"/>
    <w:rsid w:val="002B642B"/>
    <w:rsid w:val="002B7CE8"/>
    <w:rsid w:val="002C164B"/>
    <w:rsid w:val="002C1F8C"/>
    <w:rsid w:val="002C54E7"/>
    <w:rsid w:val="002D6823"/>
    <w:rsid w:val="002E09FA"/>
    <w:rsid w:val="002E0AFA"/>
    <w:rsid w:val="002E732E"/>
    <w:rsid w:val="002F3953"/>
    <w:rsid w:val="002F4CC3"/>
    <w:rsid w:val="003138D5"/>
    <w:rsid w:val="00326997"/>
    <w:rsid w:val="00330BCC"/>
    <w:rsid w:val="00332A1C"/>
    <w:rsid w:val="00335602"/>
    <w:rsid w:val="00345F0E"/>
    <w:rsid w:val="003467FD"/>
    <w:rsid w:val="00347694"/>
    <w:rsid w:val="00350AD8"/>
    <w:rsid w:val="00372CBE"/>
    <w:rsid w:val="003755E5"/>
    <w:rsid w:val="0037623F"/>
    <w:rsid w:val="00384F50"/>
    <w:rsid w:val="0039100A"/>
    <w:rsid w:val="003A1F8F"/>
    <w:rsid w:val="003A5C3F"/>
    <w:rsid w:val="003A763E"/>
    <w:rsid w:val="003B0748"/>
    <w:rsid w:val="003B0DBE"/>
    <w:rsid w:val="003B405E"/>
    <w:rsid w:val="003B57BC"/>
    <w:rsid w:val="003B58D4"/>
    <w:rsid w:val="003B7790"/>
    <w:rsid w:val="003C1C1D"/>
    <w:rsid w:val="003C3933"/>
    <w:rsid w:val="003C7FF9"/>
    <w:rsid w:val="003D1E01"/>
    <w:rsid w:val="003D5887"/>
    <w:rsid w:val="003E1FDB"/>
    <w:rsid w:val="003E2F99"/>
    <w:rsid w:val="003F34C6"/>
    <w:rsid w:val="003F6233"/>
    <w:rsid w:val="003F680C"/>
    <w:rsid w:val="00402987"/>
    <w:rsid w:val="00406490"/>
    <w:rsid w:val="00411743"/>
    <w:rsid w:val="00432EE3"/>
    <w:rsid w:val="004348A5"/>
    <w:rsid w:val="004402DC"/>
    <w:rsid w:val="004458EC"/>
    <w:rsid w:val="004504F9"/>
    <w:rsid w:val="00455124"/>
    <w:rsid w:val="004629D4"/>
    <w:rsid w:val="00463DA7"/>
    <w:rsid w:val="00474F52"/>
    <w:rsid w:val="004915C7"/>
    <w:rsid w:val="00492F87"/>
    <w:rsid w:val="004A4A98"/>
    <w:rsid w:val="004A4E1C"/>
    <w:rsid w:val="004B641B"/>
    <w:rsid w:val="004E7713"/>
    <w:rsid w:val="004F64B2"/>
    <w:rsid w:val="00505DF2"/>
    <w:rsid w:val="005112A0"/>
    <w:rsid w:val="00512BA2"/>
    <w:rsid w:val="0051725E"/>
    <w:rsid w:val="005219AF"/>
    <w:rsid w:val="00533753"/>
    <w:rsid w:val="00534E76"/>
    <w:rsid w:val="00545BA5"/>
    <w:rsid w:val="00545E54"/>
    <w:rsid w:val="00560338"/>
    <w:rsid w:val="0057478F"/>
    <w:rsid w:val="00580E70"/>
    <w:rsid w:val="00587DE0"/>
    <w:rsid w:val="005928C5"/>
    <w:rsid w:val="00596C23"/>
    <w:rsid w:val="005A0892"/>
    <w:rsid w:val="005A5388"/>
    <w:rsid w:val="005A6441"/>
    <w:rsid w:val="005A7FEA"/>
    <w:rsid w:val="005B4657"/>
    <w:rsid w:val="005B773F"/>
    <w:rsid w:val="005C6423"/>
    <w:rsid w:val="005E0466"/>
    <w:rsid w:val="005E7C57"/>
    <w:rsid w:val="00614C9F"/>
    <w:rsid w:val="00617401"/>
    <w:rsid w:val="00617E6F"/>
    <w:rsid w:val="00623D7B"/>
    <w:rsid w:val="00630B25"/>
    <w:rsid w:val="006443B7"/>
    <w:rsid w:val="00646476"/>
    <w:rsid w:val="00651FDE"/>
    <w:rsid w:val="0065555E"/>
    <w:rsid w:val="006560CC"/>
    <w:rsid w:val="006578E4"/>
    <w:rsid w:val="00662B40"/>
    <w:rsid w:val="00663CE5"/>
    <w:rsid w:val="00670F69"/>
    <w:rsid w:val="006736AA"/>
    <w:rsid w:val="00682A3B"/>
    <w:rsid w:val="00695ADD"/>
    <w:rsid w:val="006A0332"/>
    <w:rsid w:val="006A1127"/>
    <w:rsid w:val="006A5FCF"/>
    <w:rsid w:val="006B1626"/>
    <w:rsid w:val="006B1BD0"/>
    <w:rsid w:val="006B3362"/>
    <w:rsid w:val="006B67BC"/>
    <w:rsid w:val="006B6C05"/>
    <w:rsid w:val="006C48F6"/>
    <w:rsid w:val="006D28C2"/>
    <w:rsid w:val="006D2EF8"/>
    <w:rsid w:val="006D3B2D"/>
    <w:rsid w:val="006D4302"/>
    <w:rsid w:val="006E07DC"/>
    <w:rsid w:val="006E6F1F"/>
    <w:rsid w:val="006E7624"/>
    <w:rsid w:val="006F14BC"/>
    <w:rsid w:val="006F1D49"/>
    <w:rsid w:val="006F5601"/>
    <w:rsid w:val="00701D4F"/>
    <w:rsid w:val="007032B8"/>
    <w:rsid w:val="00711BB1"/>
    <w:rsid w:val="0074109B"/>
    <w:rsid w:val="00745193"/>
    <w:rsid w:val="00756712"/>
    <w:rsid w:val="007759F5"/>
    <w:rsid w:val="0078346E"/>
    <w:rsid w:val="00784223"/>
    <w:rsid w:val="00784311"/>
    <w:rsid w:val="00785C39"/>
    <w:rsid w:val="0078679D"/>
    <w:rsid w:val="007949E3"/>
    <w:rsid w:val="0079615F"/>
    <w:rsid w:val="007A20DA"/>
    <w:rsid w:val="007A48F8"/>
    <w:rsid w:val="007A60BB"/>
    <w:rsid w:val="007C3107"/>
    <w:rsid w:val="008070D0"/>
    <w:rsid w:val="00807C75"/>
    <w:rsid w:val="00816A36"/>
    <w:rsid w:val="0082257E"/>
    <w:rsid w:val="00824BBC"/>
    <w:rsid w:val="0083441D"/>
    <w:rsid w:val="0083689C"/>
    <w:rsid w:val="00846ED4"/>
    <w:rsid w:val="008474C8"/>
    <w:rsid w:val="00850388"/>
    <w:rsid w:val="00853D01"/>
    <w:rsid w:val="008710F0"/>
    <w:rsid w:val="0087260D"/>
    <w:rsid w:val="00875730"/>
    <w:rsid w:val="008804D3"/>
    <w:rsid w:val="00881E2F"/>
    <w:rsid w:val="00890A76"/>
    <w:rsid w:val="00896160"/>
    <w:rsid w:val="008B1284"/>
    <w:rsid w:val="008B4BAC"/>
    <w:rsid w:val="008D0DAA"/>
    <w:rsid w:val="008D1F1A"/>
    <w:rsid w:val="008D404E"/>
    <w:rsid w:val="008E15A6"/>
    <w:rsid w:val="008E5DB5"/>
    <w:rsid w:val="008E7FE3"/>
    <w:rsid w:val="008F2DE3"/>
    <w:rsid w:val="008F50D4"/>
    <w:rsid w:val="00912454"/>
    <w:rsid w:val="009140AA"/>
    <w:rsid w:val="00915965"/>
    <w:rsid w:val="009245B3"/>
    <w:rsid w:val="009322E5"/>
    <w:rsid w:val="00934219"/>
    <w:rsid w:val="00937C0E"/>
    <w:rsid w:val="00940D9A"/>
    <w:rsid w:val="009413C1"/>
    <w:rsid w:val="00941FD6"/>
    <w:rsid w:val="00942751"/>
    <w:rsid w:val="00942920"/>
    <w:rsid w:val="00946BFF"/>
    <w:rsid w:val="009527A1"/>
    <w:rsid w:val="00955F22"/>
    <w:rsid w:val="009629F6"/>
    <w:rsid w:val="00964883"/>
    <w:rsid w:val="00970537"/>
    <w:rsid w:val="009723A9"/>
    <w:rsid w:val="00975329"/>
    <w:rsid w:val="009760BE"/>
    <w:rsid w:val="00984C2A"/>
    <w:rsid w:val="00987B53"/>
    <w:rsid w:val="009918C2"/>
    <w:rsid w:val="009959A1"/>
    <w:rsid w:val="009A63B7"/>
    <w:rsid w:val="009A7F9C"/>
    <w:rsid w:val="009B22DE"/>
    <w:rsid w:val="009C0ACC"/>
    <w:rsid w:val="009C339B"/>
    <w:rsid w:val="009C59D2"/>
    <w:rsid w:val="009D09DA"/>
    <w:rsid w:val="009D5BFC"/>
    <w:rsid w:val="009D6A96"/>
    <w:rsid w:val="009E41D8"/>
    <w:rsid w:val="009E48BA"/>
    <w:rsid w:val="009F5125"/>
    <w:rsid w:val="00A105FE"/>
    <w:rsid w:val="00A11D26"/>
    <w:rsid w:val="00A3427F"/>
    <w:rsid w:val="00A4469E"/>
    <w:rsid w:val="00A46482"/>
    <w:rsid w:val="00A471DD"/>
    <w:rsid w:val="00A54BF9"/>
    <w:rsid w:val="00A647EB"/>
    <w:rsid w:val="00A711DF"/>
    <w:rsid w:val="00A74877"/>
    <w:rsid w:val="00A85BCB"/>
    <w:rsid w:val="00A90056"/>
    <w:rsid w:val="00AA02E4"/>
    <w:rsid w:val="00AA1E2B"/>
    <w:rsid w:val="00AA56FD"/>
    <w:rsid w:val="00AA765A"/>
    <w:rsid w:val="00AB3FCB"/>
    <w:rsid w:val="00AC4AF5"/>
    <w:rsid w:val="00AC506D"/>
    <w:rsid w:val="00AF4D2E"/>
    <w:rsid w:val="00AF580A"/>
    <w:rsid w:val="00B33B66"/>
    <w:rsid w:val="00B34151"/>
    <w:rsid w:val="00B427AD"/>
    <w:rsid w:val="00B43E85"/>
    <w:rsid w:val="00B474CE"/>
    <w:rsid w:val="00B5125B"/>
    <w:rsid w:val="00B51468"/>
    <w:rsid w:val="00B54513"/>
    <w:rsid w:val="00B663CC"/>
    <w:rsid w:val="00B667C3"/>
    <w:rsid w:val="00B6778F"/>
    <w:rsid w:val="00B678F9"/>
    <w:rsid w:val="00B776DC"/>
    <w:rsid w:val="00B80BF3"/>
    <w:rsid w:val="00B867C8"/>
    <w:rsid w:val="00B91F39"/>
    <w:rsid w:val="00B96A68"/>
    <w:rsid w:val="00BA384C"/>
    <w:rsid w:val="00BB1D0A"/>
    <w:rsid w:val="00BC31EF"/>
    <w:rsid w:val="00BC46D4"/>
    <w:rsid w:val="00BC49EC"/>
    <w:rsid w:val="00BC52D5"/>
    <w:rsid w:val="00BC6BB9"/>
    <w:rsid w:val="00BD0638"/>
    <w:rsid w:val="00BD1867"/>
    <w:rsid w:val="00BF7727"/>
    <w:rsid w:val="00C024AE"/>
    <w:rsid w:val="00C04206"/>
    <w:rsid w:val="00C21994"/>
    <w:rsid w:val="00C2435F"/>
    <w:rsid w:val="00C40875"/>
    <w:rsid w:val="00C4314A"/>
    <w:rsid w:val="00C46968"/>
    <w:rsid w:val="00C50E7D"/>
    <w:rsid w:val="00C55477"/>
    <w:rsid w:val="00C80A4C"/>
    <w:rsid w:val="00C858D7"/>
    <w:rsid w:val="00C904E7"/>
    <w:rsid w:val="00C92E83"/>
    <w:rsid w:val="00CA6628"/>
    <w:rsid w:val="00CA6E04"/>
    <w:rsid w:val="00CB191C"/>
    <w:rsid w:val="00CB7B1C"/>
    <w:rsid w:val="00CC22ED"/>
    <w:rsid w:val="00CC3543"/>
    <w:rsid w:val="00CC492F"/>
    <w:rsid w:val="00CC7697"/>
    <w:rsid w:val="00CD3256"/>
    <w:rsid w:val="00CE30F8"/>
    <w:rsid w:val="00CF4F4B"/>
    <w:rsid w:val="00D0404E"/>
    <w:rsid w:val="00D0478E"/>
    <w:rsid w:val="00D0490A"/>
    <w:rsid w:val="00D12001"/>
    <w:rsid w:val="00D1761C"/>
    <w:rsid w:val="00D17AAF"/>
    <w:rsid w:val="00D320A4"/>
    <w:rsid w:val="00D344D0"/>
    <w:rsid w:val="00D34F62"/>
    <w:rsid w:val="00D454BD"/>
    <w:rsid w:val="00D56557"/>
    <w:rsid w:val="00D61374"/>
    <w:rsid w:val="00D75FFD"/>
    <w:rsid w:val="00D76FD7"/>
    <w:rsid w:val="00D80119"/>
    <w:rsid w:val="00D863B3"/>
    <w:rsid w:val="00D903E2"/>
    <w:rsid w:val="00D94BB7"/>
    <w:rsid w:val="00DA0AF9"/>
    <w:rsid w:val="00DB4378"/>
    <w:rsid w:val="00DB5153"/>
    <w:rsid w:val="00DC4DA4"/>
    <w:rsid w:val="00DC6724"/>
    <w:rsid w:val="00DC7C7D"/>
    <w:rsid w:val="00DD2ED6"/>
    <w:rsid w:val="00DD6246"/>
    <w:rsid w:val="00DE1FEE"/>
    <w:rsid w:val="00DE6BD8"/>
    <w:rsid w:val="00DF2ED6"/>
    <w:rsid w:val="00E15A94"/>
    <w:rsid w:val="00E232D9"/>
    <w:rsid w:val="00E3096C"/>
    <w:rsid w:val="00E320F4"/>
    <w:rsid w:val="00E40F3C"/>
    <w:rsid w:val="00E42D80"/>
    <w:rsid w:val="00E50115"/>
    <w:rsid w:val="00E509DA"/>
    <w:rsid w:val="00E54283"/>
    <w:rsid w:val="00E629D6"/>
    <w:rsid w:val="00E72030"/>
    <w:rsid w:val="00E7365E"/>
    <w:rsid w:val="00E73D84"/>
    <w:rsid w:val="00E81C69"/>
    <w:rsid w:val="00E83644"/>
    <w:rsid w:val="00E84839"/>
    <w:rsid w:val="00E90870"/>
    <w:rsid w:val="00E90EEF"/>
    <w:rsid w:val="00E91276"/>
    <w:rsid w:val="00E94D25"/>
    <w:rsid w:val="00E9579A"/>
    <w:rsid w:val="00E97EC9"/>
    <w:rsid w:val="00EA7A78"/>
    <w:rsid w:val="00EA7D13"/>
    <w:rsid w:val="00EB21C2"/>
    <w:rsid w:val="00EB5E40"/>
    <w:rsid w:val="00EB7C23"/>
    <w:rsid w:val="00EC052A"/>
    <w:rsid w:val="00EC200A"/>
    <w:rsid w:val="00EC4FA0"/>
    <w:rsid w:val="00ED00FA"/>
    <w:rsid w:val="00ED0650"/>
    <w:rsid w:val="00ED25FD"/>
    <w:rsid w:val="00ED2940"/>
    <w:rsid w:val="00EE1C04"/>
    <w:rsid w:val="00EE2648"/>
    <w:rsid w:val="00EE393F"/>
    <w:rsid w:val="00EE476D"/>
    <w:rsid w:val="00EE5829"/>
    <w:rsid w:val="00EE61C0"/>
    <w:rsid w:val="00EF56AE"/>
    <w:rsid w:val="00EF56AF"/>
    <w:rsid w:val="00F00585"/>
    <w:rsid w:val="00F0557B"/>
    <w:rsid w:val="00F143DC"/>
    <w:rsid w:val="00F17972"/>
    <w:rsid w:val="00F32730"/>
    <w:rsid w:val="00F37230"/>
    <w:rsid w:val="00F5690C"/>
    <w:rsid w:val="00F70B77"/>
    <w:rsid w:val="00F7262B"/>
    <w:rsid w:val="00F83D76"/>
    <w:rsid w:val="00F86376"/>
    <w:rsid w:val="00FA0F14"/>
    <w:rsid w:val="00FC053E"/>
    <w:rsid w:val="00FC164D"/>
    <w:rsid w:val="00FC18E7"/>
    <w:rsid w:val="00FD34D7"/>
    <w:rsid w:val="00FE2B6B"/>
    <w:rsid w:val="00FE3514"/>
    <w:rsid w:val="00FE7646"/>
    <w:rsid w:val="00FF2C11"/>
    <w:rsid w:val="00FF3F2C"/>
    <w:rsid w:val="00FF4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49883"/>
  <w15:docId w15:val="{B24C47E7-FC54-4309-ADAD-29FDDC50F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C03C2"/>
    <w:pPr>
      <w:ind w:left="170"/>
      <w:jc w:val="both"/>
    </w:pPr>
  </w:style>
  <w:style w:type="paragraph" w:styleId="Nadpis1">
    <w:name w:val="heading 1"/>
    <w:basedOn w:val="Normln"/>
    <w:next w:val="Normln"/>
    <w:qFormat/>
    <w:rsid w:val="000C03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0C03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rsid w:val="000C03C2"/>
  </w:style>
  <w:style w:type="paragraph" w:styleId="Zkladntext3">
    <w:name w:val="Body Text 3"/>
    <w:basedOn w:val="Normln"/>
    <w:rsid w:val="000C03C2"/>
    <w:pPr>
      <w:spacing w:before="120"/>
      <w:ind w:left="0"/>
    </w:pPr>
    <w:rPr>
      <w:rFonts w:ascii="Arial" w:hAnsi="Arial" w:cs="Arial"/>
      <w:sz w:val="22"/>
      <w:szCs w:val="22"/>
    </w:rPr>
  </w:style>
  <w:style w:type="paragraph" w:styleId="Titulek">
    <w:name w:val="caption"/>
    <w:basedOn w:val="Normln"/>
    <w:next w:val="Normln"/>
    <w:qFormat/>
    <w:rsid w:val="000C03C2"/>
    <w:pPr>
      <w:ind w:left="567" w:hanging="567"/>
    </w:pPr>
    <w:rPr>
      <w:rFonts w:ascii="Arial" w:hAnsi="Arial" w:cs="Arial"/>
      <w:b/>
      <w:sz w:val="22"/>
      <w:szCs w:val="22"/>
      <w:u w:val="single"/>
    </w:rPr>
  </w:style>
  <w:style w:type="paragraph" w:styleId="Textbubliny">
    <w:name w:val="Balloon Text"/>
    <w:basedOn w:val="Normln"/>
    <w:semiHidden/>
    <w:rsid w:val="000C03C2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0C03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C03C2"/>
    <w:pPr>
      <w:tabs>
        <w:tab w:val="center" w:pos="4536"/>
        <w:tab w:val="right" w:pos="9072"/>
      </w:tabs>
    </w:pPr>
  </w:style>
  <w:style w:type="paragraph" w:customStyle="1" w:styleId="Uvod">
    <w:name w:val="Uvod"/>
    <w:basedOn w:val="Nadpis1"/>
    <w:rsid w:val="000C03C2"/>
    <w:pPr>
      <w:spacing w:before="120" w:line="240" w:lineRule="atLeast"/>
      <w:ind w:left="0"/>
      <w:outlineLvl w:val="9"/>
    </w:pPr>
    <w:rPr>
      <w:rFonts w:ascii="Times New Roman" w:hAnsi="Times New Roman" w:cs="Times New Roman"/>
      <w:bCs w:val="0"/>
      <w:caps/>
      <w:kern w:val="28"/>
      <w:sz w:val="22"/>
      <w:szCs w:val="20"/>
      <w:lang w:val="en-US"/>
    </w:rPr>
  </w:style>
  <w:style w:type="paragraph" w:styleId="Zkladntextodsazen3">
    <w:name w:val="Body Text Indent 3"/>
    <w:basedOn w:val="Normln"/>
    <w:link w:val="Zkladntextodsazen3Char"/>
    <w:rsid w:val="00492F87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492F87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509DA"/>
    <w:pPr>
      <w:ind w:left="720"/>
      <w:contextualSpacing/>
    </w:pPr>
  </w:style>
  <w:style w:type="character" w:styleId="Odkaznakoment">
    <w:name w:val="annotation reference"/>
    <w:basedOn w:val="Standardnpsmoodstavce"/>
    <w:rsid w:val="009C59D2"/>
    <w:rPr>
      <w:sz w:val="16"/>
      <w:szCs w:val="16"/>
    </w:rPr>
  </w:style>
  <w:style w:type="paragraph" w:styleId="Textkomente">
    <w:name w:val="annotation text"/>
    <w:basedOn w:val="Normln"/>
    <w:link w:val="TextkomenteChar"/>
    <w:rsid w:val="009C59D2"/>
  </w:style>
  <w:style w:type="character" w:customStyle="1" w:styleId="TextkomenteChar">
    <w:name w:val="Text komentáře Char"/>
    <w:basedOn w:val="Standardnpsmoodstavce"/>
    <w:link w:val="Textkomente"/>
    <w:rsid w:val="009C59D2"/>
  </w:style>
  <w:style w:type="paragraph" w:styleId="Pedmtkomente">
    <w:name w:val="annotation subject"/>
    <w:basedOn w:val="Textkomente"/>
    <w:next w:val="Textkomente"/>
    <w:link w:val="PedmtkomenteChar"/>
    <w:rsid w:val="009C59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9C59D2"/>
    <w:rPr>
      <w:b/>
      <w:bCs/>
    </w:rPr>
  </w:style>
  <w:style w:type="character" w:styleId="Hypertextovodkaz">
    <w:name w:val="Hyperlink"/>
    <w:basedOn w:val="Standardnpsmoodstavce"/>
    <w:rsid w:val="006B67BC"/>
    <w:rPr>
      <w:color w:val="0000FF" w:themeColor="hyperlink"/>
      <w:u w:val="single"/>
    </w:rPr>
  </w:style>
  <w:style w:type="paragraph" w:customStyle="1" w:styleId="Default">
    <w:name w:val="Default"/>
    <w:rsid w:val="00AA02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7604BA78F8A84A9D2588193405ACBF" ma:contentTypeVersion="13" ma:contentTypeDescription="Vytvoří nový dokument" ma:contentTypeScope="" ma:versionID="30b1ee5c3e800ed90dd94c9001433e97">
  <xsd:schema xmlns:xsd="http://www.w3.org/2001/XMLSchema" xmlns:xs="http://www.w3.org/2001/XMLSchema" xmlns:p="http://schemas.microsoft.com/office/2006/metadata/properties" xmlns:ns2="3ab1c740-3bbc-4ce6-a8d8-2ce35afcb067" xmlns:ns3="aa21e6c3-bc1f-42a2-8182-09e22ba740bb" targetNamespace="http://schemas.microsoft.com/office/2006/metadata/properties" ma:root="true" ma:fieldsID="3659ad00e5aed67d50c558ee97b7064c" ns2:_="" ns3:_="">
    <xsd:import namespace="3ab1c740-3bbc-4ce6-a8d8-2ce35afcb067"/>
    <xsd:import namespace="aa21e6c3-bc1f-42a2-8182-09e22ba740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b1c740-3bbc-4ce6-a8d8-2ce35afcb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21e6c3-bc1f-42a2-8182-09e22ba740b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AC5692-0220-4984-9F2B-ACF0901066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4F4AB7-AF98-416B-8820-BD3AE55C63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b1c740-3bbc-4ce6-a8d8-2ce35afcb067"/>
    <ds:schemaRef ds:uri="aa21e6c3-bc1f-42a2-8182-09e22ba740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15F3AF-A0DD-4E25-B877-75473630D9D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3551</Words>
  <Characters>20951</Characters>
  <Application>Microsoft Office Word</Application>
  <DocSecurity>0</DocSecurity>
  <Lines>174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Jihočeská energetika, a.s.</Company>
  <LinksUpToDate>false</LinksUpToDate>
  <CharactersWithSpaces>24454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Rodina</dc:creator>
  <cp:lastModifiedBy>zajicek</cp:lastModifiedBy>
  <cp:revision>2</cp:revision>
  <cp:lastPrinted>2021-12-13T07:41:00Z</cp:lastPrinted>
  <dcterms:created xsi:type="dcterms:W3CDTF">2021-12-13T07:42:00Z</dcterms:created>
  <dcterms:modified xsi:type="dcterms:W3CDTF">2021-12-13T07:42:00Z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0x0101007D7604BA78F8A84A9D2588193405ACBF</vt:lpwstr>
  </property>
</Properties>
</file>